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F3220" w14:textId="5B3AA88B" w:rsidR="00A42231" w:rsidRPr="0092225F" w:rsidRDefault="0092225F" w:rsidP="0092225F">
      <w:pPr>
        <w:spacing w:after="0" w:line="288" w:lineRule="auto"/>
        <w:jc w:val="right"/>
        <w:outlineLvl w:val="0"/>
        <w:rPr>
          <w:rFonts w:ascii="Arial" w:eastAsia="Calibri" w:hAnsi="Arial" w:cs="Arial"/>
          <w:b/>
          <w:bCs/>
          <w:color w:val="000000" w:themeColor="text1"/>
          <w:sz w:val="20"/>
          <w:szCs w:val="20"/>
        </w:rPr>
      </w:pPr>
      <w:r w:rsidRPr="0092225F">
        <w:rPr>
          <w:rFonts w:ascii="Arial" w:eastAsia="Calibri" w:hAnsi="Arial" w:cs="Arial"/>
          <w:b/>
          <w:bCs/>
          <w:color w:val="000000" w:themeColor="text1"/>
          <w:sz w:val="20"/>
          <w:szCs w:val="20"/>
        </w:rPr>
        <w:t>Príloha č. 2</w:t>
      </w:r>
    </w:p>
    <w:p w14:paraId="0264B60A" w14:textId="2DEA7AFF" w:rsidR="008E12E1" w:rsidRPr="003C6DE1" w:rsidRDefault="008E12E1" w:rsidP="00392148">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6CA856E0" w14:textId="77777777" w:rsidR="003D585A" w:rsidRPr="003C6DE1" w:rsidRDefault="003D585A" w:rsidP="00392148">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119C6E4" w14:textId="77777777" w:rsidR="00FF61F6" w:rsidRPr="005C6079" w:rsidRDefault="003D585A" w:rsidP="00392148">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24EFD872" w14:textId="3FCD58C7" w:rsidR="005C6079" w:rsidRDefault="00FF61F6" w:rsidP="00392148">
      <w:pPr>
        <w:tabs>
          <w:tab w:val="center" w:pos="6760"/>
          <w:tab w:val="right" w:pos="13520"/>
        </w:tabs>
        <w:spacing w:after="130" w:line="288" w:lineRule="auto"/>
        <w:ind w:right="142"/>
        <w:jc w:val="center"/>
        <w:rPr>
          <w:rFonts w:ascii="Arial" w:hAnsi="Arial" w:cs="Arial"/>
          <w:b/>
          <w:color w:val="000000" w:themeColor="text1"/>
          <w:sz w:val="24"/>
          <w:szCs w:val="24"/>
        </w:rPr>
      </w:pPr>
      <w:r w:rsidRPr="005C6079">
        <w:rPr>
          <w:rFonts w:ascii="Arial" w:hAnsi="Arial" w:cs="Arial"/>
          <w:b/>
          <w:color w:val="000000" w:themeColor="text1"/>
          <w:sz w:val="24"/>
          <w:szCs w:val="24"/>
        </w:rPr>
        <w:t>P</w:t>
      </w:r>
      <w:r w:rsidR="003D585A" w:rsidRPr="005C6079">
        <w:rPr>
          <w:rFonts w:ascii="Arial" w:hAnsi="Arial" w:cs="Arial"/>
          <w:b/>
          <w:color w:val="000000" w:themeColor="text1"/>
          <w:sz w:val="24"/>
          <w:szCs w:val="24"/>
        </w:rPr>
        <w:t>rioritná os 1</w:t>
      </w:r>
    </w:p>
    <w:p w14:paraId="204F490F" w14:textId="77777777" w:rsidR="005C6079" w:rsidRPr="005C6079" w:rsidRDefault="005C6079" w:rsidP="005C6079">
      <w:pPr>
        <w:spacing w:after="130" w:line="288" w:lineRule="auto"/>
        <w:ind w:right="939"/>
        <w:jc w:val="center"/>
        <w:rPr>
          <w:rFonts w:ascii="Arial" w:hAnsi="Arial" w:cs="Arial"/>
          <w:b/>
          <w:color w:val="000000" w:themeColor="text1"/>
          <w:sz w:val="24"/>
          <w:szCs w:val="24"/>
        </w:rPr>
      </w:pPr>
    </w:p>
    <w:p w14:paraId="1CB28E68" w14:textId="77777777" w:rsidR="003C6DE1" w:rsidRPr="003C6DE1" w:rsidRDefault="002E5849" w:rsidP="00AA35FB">
      <w:pPr>
        <w:spacing w:after="0" w:line="288" w:lineRule="auto"/>
        <w:rPr>
          <w:rFonts w:ascii="Arial" w:hAnsi="Arial" w:cs="Arial"/>
          <w:b/>
          <w:color w:val="000000" w:themeColor="text1"/>
          <w:sz w:val="24"/>
          <w:szCs w:val="24"/>
        </w:rPr>
      </w:pPr>
      <w:r w:rsidRPr="00AA35FB">
        <w:rPr>
          <w:rFonts w:ascii="Arial" w:hAnsi="Arial" w:cs="Arial"/>
          <w:b/>
          <w:color w:val="000000" w:themeColor="text1"/>
          <w:sz w:val="24"/>
          <w:szCs w:val="24"/>
        </w:rPr>
        <w:t>Š</w:t>
      </w:r>
      <w:r w:rsidR="003D585A" w:rsidRPr="00AA35FB">
        <w:rPr>
          <w:rFonts w:ascii="Arial" w:hAnsi="Arial" w:cs="Arial"/>
          <w:b/>
          <w:color w:val="000000" w:themeColor="text1"/>
          <w:sz w:val="24"/>
          <w:szCs w:val="24"/>
        </w:rPr>
        <w:t>pecifický cieľ 1.1 – Zlepšenie dostupnosti k infraštruktúre TEN-T a cestám I. triedy s dôrazom na rozvoj multimodálneho dopravného systému</w:t>
      </w:r>
    </w:p>
    <w:tbl>
      <w:tblPr>
        <w:tblStyle w:val="TableGrid2"/>
        <w:tblW w:w="5000" w:type="pct"/>
        <w:tblLook w:val="04A0" w:firstRow="1" w:lastRow="0" w:firstColumn="1" w:lastColumn="0" w:noHBand="0" w:noVBand="1"/>
      </w:tblPr>
      <w:tblGrid>
        <w:gridCol w:w="560"/>
        <w:gridCol w:w="14566"/>
      </w:tblGrid>
      <w:tr w:rsidR="005C4E18" w:rsidRPr="003C6DE1" w14:paraId="251FB810" w14:textId="77777777" w:rsidTr="005C4E18">
        <w:trPr>
          <w:trHeight w:val="418"/>
        </w:trPr>
        <w:tc>
          <w:tcPr>
            <w:tcW w:w="18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0DE9FA" w14:textId="77777777" w:rsidR="005C4E18" w:rsidRPr="003C6DE1" w:rsidRDefault="005C4E18" w:rsidP="00251111">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5C627" w14:textId="77777777" w:rsidR="005C4E18" w:rsidRPr="003C6DE1" w:rsidRDefault="005C4E18" w:rsidP="00251111">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Príspevok navrhovaného projektu k cieľom a výsledkom IROP a PO 1</w:t>
            </w:r>
          </w:p>
        </w:tc>
      </w:tr>
    </w:tbl>
    <w:p w14:paraId="4CE4F4E2" w14:textId="77777777" w:rsidR="00CE0743" w:rsidRPr="003C6DE1" w:rsidRDefault="00CE0743">
      <w:pPr>
        <w:rPr>
          <w:rFonts w:ascii="Arial" w:hAnsi="Arial" w:cs="Arial"/>
          <w:sz w:val="10"/>
          <w:szCs w:val="10"/>
        </w:rPr>
      </w:pPr>
    </w:p>
    <w:tbl>
      <w:tblPr>
        <w:tblStyle w:val="TableGrid2"/>
        <w:tblW w:w="5000" w:type="pct"/>
        <w:tblLook w:val="04A0" w:firstRow="1" w:lastRow="0" w:firstColumn="1" w:lastColumn="0" w:noHBand="0" w:noVBand="1"/>
      </w:tblPr>
      <w:tblGrid>
        <w:gridCol w:w="554"/>
        <w:gridCol w:w="2468"/>
        <w:gridCol w:w="5073"/>
        <w:gridCol w:w="1334"/>
        <w:gridCol w:w="1431"/>
        <w:gridCol w:w="4266"/>
      </w:tblGrid>
      <w:tr w:rsidR="003C6DE1" w:rsidRPr="003C6DE1" w14:paraId="611E4649" w14:textId="77777777" w:rsidTr="003C6DE1">
        <w:trPr>
          <w:trHeight w:val="397"/>
          <w:tblHeader/>
        </w:trPr>
        <w:tc>
          <w:tcPr>
            <w:tcW w:w="17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936F5A" w14:textId="77777777" w:rsidR="003D585A" w:rsidRPr="003C6DE1" w:rsidRDefault="003D585A" w:rsidP="002B4558">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2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1237CBA" w14:textId="77777777" w:rsidR="003D585A" w:rsidRPr="003C6DE1" w:rsidRDefault="003D585A" w:rsidP="002B4558">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68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74CBC8" w14:textId="77777777" w:rsidR="003D585A" w:rsidRPr="003C6DE1" w:rsidRDefault="003D585A" w:rsidP="002B4558">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BA73D4" w14:textId="77777777" w:rsidR="003D585A" w:rsidRPr="003C6DE1" w:rsidRDefault="003D585A" w:rsidP="00FB255B">
            <w:pPr>
              <w:keepNext/>
              <w:keepLines/>
              <w:widowControl w:val="0"/>
              <w:spacing w:line="288" w:lineRule="auto"/>
              <w:ind w:left="31" w:hanging="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FA3A06" w14:textId="77777777" w:rsidR="003D585A" w:rsidRPr="003C6DE1" w:rsidRDefault="003D585A" w:rsidP="002B4558">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w:t>
            </w:r>
            <w:r w:rsidR="008D1F73" w:rsidRPr="003C6DE1">
              <w:rPr>
                <w:rFonts w:ascii="Arial" w:hAnsi="Arial" w:cs="Arial"/>
                <w:b/>
                <w:bCs/>
                <w:color w:val="000000" w:themeColor="text1"/>
                <w:sz w:val="19"/>
                <w:szCs w:val="19"/>
                <w:u w:color="000000"/>
              </w:rPr>
              <w:t>odno</w:t>
            </w:r>
            <w:r w:rsidRPr="003C6DE1">
              <w:rPr>
                <w:rFonts w:ascii="Arial" w:hAnsi="Arial" w:cs="Arial"/>
                <w:b/>
                <w:bCs/>
                <w:color w:val="000000" w:themeColor="text1"/>
                <w:sz w:val="19"/>
                <w:szCs w:val="19"/>
                <w:u w:color="000000"/>
              </w:rPr>
              <w:t>tenie</w:t>
            </w:r>
          </w:p>
        </w:tc>
        <w:tc>
          <w:tcPr>
            <w:tcW w:w="14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990BFE4" w14:textId="77777777" w:rsidR="003D585A" w:rsidRPr="003C6DE1" w:rsidRDefault="003D585A" w:rsidP="002B4558">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3C6DE1" w:rsidRPr="003C6DE1" w14:paraId="2A3DF4FC" w14:textId="77777777" w:rsidTr="00FF61F6">
        <w:trPr>
          <w:trHeight w:val="1800"/>
        </w:trPr>
        <w:tc>
          <w:tcPr>
            <w:tcW w:w="178" w:type="pct"/>
            <w:vMerge w:val="restart"/>
            <w:tcBorders>
              <w:top w:val="single" w:sz="4" w:space="0" w:color="auto"/>
              <w:left w:val="single" w:sz="4" w:space="0" w:color="auto"/>
              <w:bottom w:val="single" w:sz="4" w:space="0" w:color="auto"/>
              <w:right w:val="single" w:sz="4" w:space="0" w:color="auto"/>
            </w:tcBorders>
            <w:vAlign w:val="center"/>
            <w:hideMark/>
          </w:tcPr>
          <w:p w14:paraId="617B4668" w14:textId="77777777" w:rsidR="00A57D93" w:rsidRPr="003C6DE1" w:rsidRDefault="00A57D93" w:rsidP="002B4558">
            <w:pPr>
              <w:keepNext/>
              <w:keepLines/>
              <w:spacing w:line="288" w:lineRule="auto"/>
              <w:jc w:val="center"/>
              <w:outlineLvl w:val="2"/>
              <w:rPr>
                <w:rFonts w:ascii="Arial" w:hAnsi="Arial" w:cs="Arial"/>
                <w:color w:val="000000" w:themeColor="text1"/>
                <w:sz w:val="19"/>
                <w:szCs w:val="19"/>
              </w:rPr>
            </w:pPr>
            <w:r w:rsidRPr="003C6DE1">
              <w:rPr>
                <w:rFonts w:ascii="Arial" w:hAnsi="Arial" w:cs="Arial"/>
                <w:color w:val="000000" w:themeColor="text1"/>
                <w:sz w:val="19"/>
                <w:szCs w:val="19"/>
              </w:rPr>
              <w:t>1.1</w:t>
            </w:r>
          </w:p>
        </w:tc>
        <w:tc>
          <w:tcPr>
            <w:tcW w:w="821" w:type="pct"/>
            <w:vMerge w:val="restart"/>
            <w:tcBorders>
              <w:top w:val="single" w:sz="4" w:space="0" w:color="auto"/>
              <w:left w:val="single" w:sz="4" w:space="0" w:color="auto"/>
              <w:bottom w:val="single" w:sz="4" w:space="0" w:color="auto"/>
              <w:right w:val="single" w:sz="4" w:space="0" w:color="auto"/>
            </w:tcBorders>
            <w:vAlign w:val="center"/>
            <w:hideMark/>
          </w:tcPr>
          <w:p w14:paraId="5148EAE2" w14:textId="3BF4FD22" w:rsidR="00A57D93" w:rsidRPr="003C6DE1" w:rsidRDefault="00A57D93" w:rsidP="00BE7612">
            <w:pPr>
              <w:keepNext/>
              <w:keepLines/>
              <w:spacing w:line="288" w:lineRule="auto"/>
              <w:jc w:val="both"/>
              <w:outlineLvl w:val="2"/>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Súlad projektu s </w:t>
            </w:r>
            <w:r w:rsidR="00392148">
              <w:rPr>
                <w:rFonts w:ascii="Arial" w:eastAsia="Helvetica" w:hAnsi="Arial" w:cs="Arial"/>
                <w:color w:val="000000" w:themeColor="text1"/>
                <w:sz w:val="19"/>
                <w:szCs w:val="19"/>
              </w:rPr>
              <w:t>intervenčnou</w:t>
            </w:r>
            <w:r w:rsidRPr="003C6DE1">
              <w:rPr>
                <w:rFonts w:ascii="Arial" w:eastAsia="Helvetica" w:hAnsi="Arial" w:cs="Arial"/>
                <w:color w:val="000000" w:themeColor="text1"/>
                <w:sz w:val="19"/>
                <w:szCs w:val="19"/>
              </w:rPr>
              <w:t xml:space="preserve"> stratégiou IROP</w:t>
            </w:r>
          </w:p>
        </w:tc>
        <w:tc>
          <w:tcPr>
            <w:tcW w:w="1682" w:type="pct"/>
            <w:vMerge w:val="restart"/>
            <w:tcBorders>
              <w:top w:val="single" w:sz="4" w:space="0" w:color="auto"/>
              <w:left w:val="single" w:sz="4" w:space="0" w:color="auto"/>
              <w:bottom w:val="single" w:sz="4" w:space="0" w:color="auto"/>
              <w:right w:val="single" w:sz="4" w:space="0" w:color="auto"/>
            </w:tcBorders>
            <w:vAlign w:val="center"/>
            <w:hideMark/>
          </w:tcPr>
          <w:p w14:paraId="7567B78A" w14:textId="77777777" w:rsidR="00A57D93" w:rsidRPr="003C6DE1" w:rsidRDefault="00A57D93" w:rsidP="00BE7612">
            <w:pPr>
              <w:keepNext/>
              <w:keepLines/>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 xml:space="preserve">Posudzuje sa súlad projektu s intervenčnou stratégiou IROP, špecifickým cieľom 1.1  </w:t>
            </w:r>
            <w:r w:rsidRPr="003C6DE1">
              <w:rPr>
                <w:rFonts w:ascii="Arial" w:hAnsi="Arial" w:cs="Arial"/>
                <w:bCs/>
                <w:color w:val="000000" w:themeColor="text1"/>
                <w:sz w:val="19"/>
                <w:szCs w:val="19"/>
              </w:rPr>
              <w:t>Zlepšenie dostupnosti k infraštruktúre TEN-T a cestám I. triedy s dôrazom na rozvoj multimodálneho dopravného systému</w:t>
            </w:r>
            <w:r w:rsidRPr="003C6DE1">
              <w:rPr>
                <w:rFonts w:ascii="Arial" w:hAnsi="Arial" w:cs="Arial"/>
                <w:color w:val="000000" w:themeColor="text1"/>
                <w:sz w:val="19"/>
                <w:szCs w:val="19"/>
              </w:rPr>
              <w:t>.</w:t>
            </w:r>
          </w:p>
          <w:p w14:paraId="26F9285D" w14:textId="77777777" w:rsidR="00A57D93" w:rsidRPr="003C6DE1" w:rsidRDefault="00A57D93" w:rsidP="00BE7612">
            <w:pPr>
              <w:keepNext/>
              <w:keepLines/>
              <w:spacing w:line="256" w:lineRule="auto"/>
              <w:jc w:val="both"/>
              <w:outlineLvl w:val="2"/>
              <w:rPr>
                <w:rFonts w:ascii="Arial" w:hAnsi="Arial" w:cs="Arial"/>
                <w:color w:val="000000" w:themeColor="text1"/>
                <w:sz w:val="19"/>
                <w:szCs w:val="19"/>
              </w:rPr>
            </w:pPr>
          </w:p>
          <w:p w14:paraId="3F8E3BBF" w14:textId="77777777" w:rsidR="00A57D93" w:rsidRPr="003C6DE1" w:rsidRDefault="00A57D93" w:rsidP="00BE7612">
            <w:pPr>
              <w:keepNext/>
              <w:keepLines/>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Posudzuje sa správne zameranie projektu v rozsahu vecného súladu:</w:t>
            </w:r>
          </w:p>
          <w:p w14:paraId="4E96DE8F" w14:textId="77777777" w:rsidR="00A57D93" w:rsidRPr="003C6DE1" w:rsidRDefault="00A57D93" w:rsidP="00BE7612">
            <w:pPr>
              <w:keepNext/>
              <w:keepLines/>
              <w:numPr>
                <w:ilvl w:val="0"/>
                <w:numId w:val="13"/>
              </w:numPr>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projektu s príslušným špecifickým cieľom OP,</w:t>
            </w:r>
          </w:p>
          <w:p w14:paraId="0CE4FB6E" w14:textId="77777777" w:rsidR="00A57D93" w:rsidRPr="003C6DE1" w:rsidRDefault="00A57D93" w:rsidP="00BE7612">
            <w:pPr>
              <w:keepNext/>
              <w:keepLines/>
              <w:numPr>
                <w:ilvl w:val="0"/>
                <w:numId w:val="13"/>
              </w:numPr>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cieľov projektu s očakávanými výsledkami IROP,</w:t>
            </w:r>
          </w:p>
          <w:p w14:paraId="478E5884" w14:textId="77777777" w:rsidR="00A57D93" w:rsidRPr="003C6DE1" w:rsidRDefault="00A57D93" w:rsidP="00BE7612">
            <w:pPr>
              <w:keepNext/>
              <w:keepLines/>
              <w:numPr>
                <w:ilvl w:val="0"/>
                <w:numId w:val="13"/>
              </w:numPr>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hlavných aktivít projektu s definovanými oprávnenými aktivitami IROP,</w:t>
            </w:r>
          </w:p>
          <w:p w14:paraId="3AE6AA94" w14:textId="77777777" w:rsidR="00A57D93" w:rsidRPr="003C6DE1" w:rsidRDefault="00A57D93" w:rsidP="00BE7612">
            <w:pPr>
              <w:keepNext/>
              <w:keepLines/>
              <w:numPr>
                <w:ilvl w:val="0"/>
                <w:numId w:val="13"/>
              </w:numPr>
              <w:spacing w:line="256" w:lineRule="auto"/>
              <w:jc w:val="both"/>
              <w:outlineLvl w:val="2"/>
              <w:rPr>
                <w:rFonts w:ascii="Arial" w:hAnsi="Arial" w:cs="Arial"/>
                <w:color w:val="000000" w:themeColor="text1"/>
                <w:sz w:val="19"/>
                <w:szCs w:val="19"/>
                <w:lang w:bidi="en-US"/>
              </w:rPr>
            </w:pPr>
            <w:r w:rsidRPr="003C6DE1">
              <w:rPr>
                <w:rFonts w:ascii="Arial" w:hAnsi="Arial" w:cs="Arial"/>
                <w:color w:val="000000" w:themeColor="text1"/>
                <w:sz w:val="19"/>
                <w:szCs w:val="19"/>
              </w:rPr>
              <w:t>projektu s hlavnými zásadami výberu operácií pre príslušný špecifický cieľ.</w:t>
            </w:r>
            <w:r w:rsidRPr="003C6DE1">
              <w:rPr>
                <w:rFonts w:ascii="Arial" w:hAnsi="Arial" w:cs="Arial"/>
                <w:color w:val="000000" w:themeColor="text1"/>
                <w:sz w:val="19"/>
                <w:szCs w:val="19"/>
              </w:rPr>
              <w:tab/>
            </w:r>
            <w:r w:rsidRPr="003C6DE1">
              <w:rPr>
                <w:rFonts w:ascii="Arial" w:hAnsi="Arial" w:cs="Arial"/>
                <w:color w:val="000000" w:themeColor="text1"/>
                <w:sz w:val="19"/>
                <w:szCs w:val="19"/>
              </w:rPr>
              <w:tab/>
            </w:r>
          </w:p>
          <w:p w14:paraId="3E2AB573" w14:textId="77777777" w:rsidR="00A57D93" w:rsidRPr="003C6DE1" w:rsidRDefault="00A57D93" w:rsidP="00BE7612">
            <w:pPr>
              <w:keepNext/>
              <w:keepLines/>
              <w:spacing w:line="288" w:lineRule="auto"/>
              <w:jc w:val="both"/>
              <w:outlineLvl w:val="2"/>
              <w:rPr>
                <w:rFonts w:ascii="Arial" w:hAnsi="Arial" w:cs="Arial"/>
                <w:color w:val="000000" w:themeColor="text1"/>
                <w:sz w:val="19"/>
                <w:szCs w:val="19"/>
              </w:rPr>
            </w:pPr>
            <w:r w:rsidRPr="003C6DE1">
              <w:rPr>
                <w:rFonts w:ascii="Arial" w:hAnsi="Arial" w:cs="Arial"/>
                <w:i/>
                <w:color w:val="000000" w:themeColor="text1"/>
                <w:sz w:val="19"/>
                <w:szCs w:val="19"/>
              </w:rPr>
              <w:t>Na rozdiel od administratívneho overenia ide o hĺbkové posúdenie vecnej (obsahovej) stránky projektu z hľadiska jeho súladu so stratégiou a cieľmi prioritnej osi 1 v danej oblasti.</w:t>
            </w:r>
          </w:p>
        </w:tc>
        <w:tc>
          <w:tcPr>
            <w:tcW w:w="446" w:type="pct"/>
            <w:vMerge w:val="restart"/>
            <w:tcBorders>
              <w:top w:val="single" w:sz="4" w:space="0" w:color="auto"/>
              <w:left w:val="single" w:sz="4" w:space="0" w:color="auto"/>
              <w:bottom w:val="single" w:sz="4" w:space="0" w:color="auto"/>
              <w:right w:val="single" w:sz="4" w:space="0" w:color="auto"/>
            </w:tcBorders>
            <w:vAlign w:val="center"/>
            <w:hideMark/>
          </w:tcPr>
          <w:p w14:paraId="077FD3C6" w14:textId="77777777" w:rsidR="00A57D93" w:rsidRPr="003C6DE1" w:rsidRDefault="00A57D93" w:rsidP="002B4558">
            <w:pPr>
              <w:keepNext/>
              <w:keepLines/>
              <w:spacing w:line="288" w:lineRule="auto"/>
              <w:jc w:val="center"/>
              <w:outlineLvl w:val="2"/>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58" w:type="pct"/>
            <w:tcBorders>
              <w:top w:val="single" w:sz="4" w:space="0" w:color="auto"/>
              <w:left w:val="single" w:sz="4" w:space="0" w:color="auto"/>
              <w:bottom w:val="single" w:sz="4" w:space="0" w:color="auto"/>
              <w:right w:val="single" w:sz="4" w:space="0" w:color="auto"/>
            </w:tcBorders>
            <w:vAlign w:val="center"/>
          </w:tcPr>
          <w:p w14:paraId="4DEC01FC"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415" w:type="pct"/>
            <w:tcBorders>
              <w:top w:val="single" w:sz="4" w:space="0" w:color="auto"/>
              <w:left w:val="single" w:sz="4" w:space="0" w:color="auto"/>
              <w:bottom w:val="single" w:sz="4" w:space="0" w:color="auto"/>
              <w:right w:val="single" w:sz="4" w:space="0" w:color="auto"/>
            </w:tcBorders>
            <w:vAlign w:val="center"/>
            <w:hideMark/>
          </w:tcPr>
          <w:p w14:paraId="7214FD15"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Zameranie projektu je v súlade s intervenčnou stratégiou IROP v danej oblasti.</w:t>
            </w:r>
          </w:p>
        </w:tc>
      </w:tr>
      <w:tr w:rsidR="003C6DE1" w:rsidRPr="003C6DE1" w14:paraId="5070E5EB" w14:textId="77777777" w:rsidTr="003C6DE1">
        <w:trPr>
          <w:trHeight w:val="548"/>
        </w:trPr>
        <w:tc>
          <w:tcPr>
            <w:tcW w:w="178" w:type="pct"/>
            <w:vMerge/>
            <w:tcBorders>
              <w:top w:val="single" w:sz="4" w:space="0" w:color="auto"/>
              <w:left w:val="single" w:sz="4" w:space="0" w:color="auto"/>
              <w:bottom w:val="single" w:sz="4" w:space="0" w:color="auto"/>
              <w:right w:val="single" w:sz="4" w:space="0" w:color="auto"/>
            </w:tcBorders>
            <w:vAlign w:val="center"/>
            <w:hideMark/>
          </w:tcPr>
          <w:p w14:paraId="25EC1FD2"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21" w:type="pct"/>
            <w:vMerge/>
            <w:tcBorders>
              <w:top w:val="single" w:sz="4" w:space="0" w:color="auto"/>
              <w:left w:val="single" w:sz="4" w:space="0" w:color="auto"/>
              <w:bottom w:val="single" w:sz="4" w:space="0" w:color="auto"/>
              <w:right w:val="single" w:sz="4" w:space="0" w:color="auto"/>
            </w:tcBorders>
            <w:vAlign w:val="center"/>
            <w:hideMark/>
          </w:tcPr>
          <w:p w14:paraId="6E8D7E92"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682" w:type="pct"/>
            <w:vMerge/>
            <w:tcBorders>
              <w:top w:val="single" w:sz="4" w:space="0" w:color="auto"/>
              <w:left w:val="single" w:sz="4" w:space="0" w:color="auto"/>
              <w:bottom w:val="single" w:sz="4" w:space="0" w:color="auto"/>
              <w:right w:val="single" w:sz="4" w:space="0" w:color="auto"/>
            </w:tcBorders>
            <w:vAlign w:val="center"/>
            <w:hideMark/>
          </w:tcPr>
          <w:p w14:paraId="453DAB96" w14:textId="77777777" w:rsidR="00A57D93" w:rsidRPr="003C6DE1" w:rsidRDefault="00A57D93" w:rsidP="002B4558">
            <w:pPr>
              <w:spacing w:line="288" w:lineRule="auto"/>
              <w:rPr>
                <w:rFonts w:ascii="Arial" w:hAnsi="Arial" w:cs="Arial"/>
                <w:color w:val="000000" w:themeColor="text1"/>
                <w:sz w:val="19"/>
                <w:szCs w:val="19"/>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69EC7FC4"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30EE8015" w14:textId="77777777" w:rsidR="00A57D93" w:rsidRPr="003C6DE1" w:rsidRDefault="00A57D93" w:rsidP="002B4558">
            <w:pPr>
              <w:widowControl w:val="0"/>
              <w:spacing w:line="288" w:lineRule="auto"/>
              <w:jc w:val="center"/>
              <w:rPr>
                <w:rFonts w:ascii="Arial" w:hAnsi="Arial" w:cs="Arial"/>
                <w:color w:val="000000" w:themeColor="text1"/>
                <w:sz w:val="19"/>
                <w:szCs w:val="19"/>
                <w:u w:color="000000"/>
              </w:rPr>
            </w:pPr>
            <w:r w:rsidRPr="003C6DE1">
              <w:rPr>
                <w:rFonts w:ascii="Arial" w:hAnsi="Arial" w:cs="Arial"/>
                <w:color w:val="000000" w:themeColor="text1"/>
                <w:sz w:val="19"/>
                <w:szCs w:val="19"/>
                <w:u w:color="000000"/>
              </w:rPr>
              <w:t>nie</w:t>
            </w:r>
          </w:p>
        </w:tc>
        <w:tc>
          <w:tcPr>
            <w:tcW w:w="1415" w:type="pct"/>
            <w:tcBorders>
              <w:top w:val="single" w:sz="4" w:space="0" w:color="auto"/>
              <w:left w:val="single" w:sz="4" w:space="0" w:color="auto"/>
              <w:bottom w:val="single" w:sz="4" w:space="0" w:color="auto"/>
              <w:right w:val="single" w:sz="4" w:space="0" w:color="auto"/>
            </w:tcBorders>
            <w:vAlign w:val="center"/>
            <w:hideMark/>
          </w:tcPr>
          <w:p w14:paraId="48B48576"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Zameranie projektu nie je v súlade s intervenčnou stratégiou IROP v danej oblasti, resp. tento súlad je iba v deklaratívnej rovine.</w:t>
            </w:r>
          </w:p>
        </w:tc>
      </w:tr>
    </w:tbl>
    <w:p w14:paraId="16315159" w14:textId="77777777" w:rsidR="007B10FC" w:rsidRDefault="007B10FC" w:rsidP="003C6DE1">
      <w:pPr>
        <w:spacing w:after="0" w:line="288" w:lineRule="auto"/>
        <w:rPr>
          <w:rFonts w:ascii="Arial" w:hAnsi="Arial" w:cs="Arial"/>
          <w:color w:val="000000" w:themeColor="text1"/>
          <w:sz w:val="19"/>
          <w:szCs w:val="19"/>
        </w:rPr>
      </w:pPr>
    </w:p>
    <w:p w14:paraId="7D0A8929" w14:textId="6BA20181" w:rsidR="00150DB5" w:rsidRDefault="00150DB5" w:rsidP="00354A5D">
      <w:pPr>
        <w:spacing w:after="0" w:line="288" w:lineRule="auto"/>
        <w:jc w:val="both"/>
        <w:rPr>
          <w:rFonts w:ascii="Arial" w:hAnsi="Arial" w:cs="Arial"/>
          <w:color w:val="000000" w:themeColor="text1"/>
          <w:sz w:val="19"/>
          <w:szCs w:val="19"/>
        </w:rPr>
      </w:pPr>
      <w:r w:rsidRPr="007B0948">
        <w:rPr>
          <w:rFonts w:ascii="Arial" w:hAnsi="Arial" w:cs="Arial"/>
          <w:color w:val="000000" w:themeColor="text1"/>
          <w:sz w:val="19"/>
          <w:szCs w:val="19"/>
        </w:rPr>
        <w:t xml:space="preserve">Hodnotiteľ posudzuje najmä informácie uvedené v častiach ŽoNFP: 5. Identifikácia projektu, 7. Popis projektu, 10.1 Aktivity projektu a </w:t>
      </w:r>
      <w:r w:rsidR="00225D57" w:rsidRPr="007B0948">
        <w:rPr>
          <w:rFonts w:ascii="Arial" w:hAnsi="Arial" w:cs="Arial"/>
          <w:color w:val="000000" w:themeColor="text1"/>
          <w:sz w:val="19"/>
          <w:szCs w:val="19"/>
        </w:rPr>
        <w:t>očakávané</w:t>
      </w:r>
      <w:r w:rsidRPr="007B0948">
        <w:rPr>
          <w:rFonts w:ascii="Arial" w:hAnsi="Arial" w:cs="Arial"/>
          <w:color w:val="000000" w:themeColor="text1"/>
          <w:sz w:val="19"/>
          <w:szCs w:val="19"/>
        </w:rPr>
        <w:t xml:space="preserve"> merateľné uka</w:t>
      </w:r>
      <w:r w:rsidR="0005441C" w:rsidRPr="007B0948">
        <w:rPr>
          <w:rFonts w:ascii="Arial" w:hAnsi="Arial" w:cs="Arial"/>
          <w:color w:val="000000" w:themeColor="text1"/>
          <w:sz w:val="19"/>
          <w:szCs w:val="19"/>
        </w:rPr>
        <w:t xml:space="preserve">zovatele, príloha Opis projektu, </w:t>
      </w:r>
      <w:r w:rsidR="00110BC1" w:rsidRPr="007B0948">
        <w:rPr>
          <w:rFonts w:ascii="Arial" w:hAnsi="Arial" w:cs="Arial"/>
          <w:color w:val="000000" w:themeColor="text1"/>
          <w:sz w:val="19"/>
          <w:szCs w:val="19"/>
        </w:rPr>
        <w:t>príloha</w:t>
      </w:r>
      <w:r w:rsidR="009F4EA6" w:rsidRPr="007B0948">
        <w:rPr>
          <w:rFonts w:ascii="Arial" w:hAnsi="Arial" w:cs="Arial"/>
          <w:color w:val="000000" w:themeColor="text1"/>
          <w:sz w:val="19"/>
          <w:szCs w:val="19"/>
        </w:rPr>
        <w:t xml:space="preserve"> </w:t>
      </w:r>
      <w:r w:rsidR="00110BC1" w:rsidRPr="007B0948">
        <w:rPr>
          <w:rFonts w:ascii="Arial" w:hAnsi="Arial" w:cs="Arial"/>
          <w:color w:val="000000" w:themeColor="text1"/>
          <w:sz w:val="19"/>
          <w:szCs w:val="19"/>
        </w:rPr>
        <w:t>Bezpečnostná inšpekcia / Bezpečnostný audit</w:t>
      </w:r>
      <w:r w:rsidR="009F4EA6" w:rsidRPr="007B0948">
        <w:rPr>
          <w:rFonts w:ascii="Arial" w:hAnsi="Arial" w:cs="Arial"/>
          <w:color w:val="000000" w:themeColor="text1"/>
          <w:sz w:val="19"/>
          <w:szCs w:val="19"/>
        </w:rPr>
        <w:t xml:space="preserve">, </w:t>
      </w:r>
      <w:r w:rsidR="0005441C" w:rsidRPr="007B0948">
        <w:rPr>
          <w:rFonts w:ascii="Arial" w:hAnsi="Arial" w:cs="Arial"/>
          <w:color w:val="000000" w:themeColor="text1"/>
          <w:sz w:val="19"/>
          <w:szCs w:val="19"/>
        </w:rPr>
        <w:t>príloha</w:t>
      </w:r>
      <w:r w:rsidR="00110BC1" w:rsidRPr="007B0948">
        <w:rPr>
          <w:rFonts w:ascii="Arial" w:hAnsi="Arial" w:cs="Arial"/>
          <w:color w:val="000000" w:themeColor="text1"/>
          <w:sz w:val="19"/>
          <w:szCs w:val="19"/>
        </w:rPr>
        <w:t xml:space="preserve"> </w:t>
      </w:r>
      <w:r w:rsidR="007438A8" w:rsidRPr="007B0948">
        <w:rPr>
          <w:rFonts w:ascii="Arial" w:hAnsi="Arial" w:cs="Arial"/>
          <w:color w:val="000000" w:themeColor="text1"/>
          <w:sz w:val="19"/>
          <w:szCs w:val="19"/>
        </w:rPr>
        <w:t>Súhrnné č</w:t>
      </w:r>
      <w:r w:rsidR="00110BC1" w:rsidRPr="007B0948">
        <w:rPr>
          <w:rFonts w:ascii="Arial" w:hAnsi="Arial" w:cs="Arial"/>
          <w:color w:val="000000" w:themeColor="text1"/>
          <w:sz w:val="19"/>
          <w:szCs w:val="19"/>
        </w:rPr>
        <w:t>estné vyhlásenie žiadateľa</w:t>
      </w:r>
      <w:r w:rsidR="002E7A2D" w:rsidRPr="007B0948">
        <w:rPr>
          <w:rFonts w:ascii="Arial" w:hAnsi="Arial" w:cs="Arial"/>
          <w:color w:val="000000" w:themeColor="text1"/>
          <w:sz w:val="19"/>
          <w:szCs w:val="19"/>
        </w:rPr>
        <w:t xml:space="preserve"> </w:t>
      </w:r>
      <w:r w:rsidR="002E7A2D" w:rsidRPr="007B0948">
        <w:rPr>
          <w:rFonts w:ascii="Arial" w:hAnsi="Arial" w:cs="Arial"/>
          <w:sz w:val="19"/>
          <w:szCs w:val="19"/>
        </w:rPr>
        <w:t>o zabezpečení prekategorizovania cesty na cestu II. triedy</w:t>
      </w:r>
      <w:r w:rsidR="007438A8" w:rsidRPr="007B0948">
        <w:rPr>
          <w:rFonts w:ascii="Arial" w:hAnsi="Arial" w:cs="Arial"/>
          <w:color w:val="000000" w:themeColor="text1"/>
          <w:sz w:val="19"/>
          <w:szCs w:val="19"/>
        </w:rPr>
        <w:t xml:space="preserve">, </w:t>
      </w:r>
      <w:r w:rsidR="007438A8" w:rsidRPr="007B0948">
        <w:rPr>
          <w:rFonts w:ascii="Arial" w:hAnsi="Arial" w:cs="Arial"/>
          <w:sz w:val="19"/>
          <w:szCs w:val="19"/>
        </w:rPr>
        <w:t>príloha Stanovisko RO pre IROP týkajúce sa splnenia parametrov „bezpečných/istých“ projektov</w:t>
      </w:r>
      <w:r w:rsidR="0005441C" w:rsidRPr="007B0948">
        <w:rPr>
          <w:rFonts w:ascii="Arial" w:hAnsi="Arial" w:cs="Arial"/>
          <w:color w:val="000000" w:themeColor="text1"/>
          <w:sz w:val="19"/>
          <w:szCs w:val="19"/>
        </w:rPr>
        <w:t>.</w:t>
      </w:r>
    </w:p>
    <w:p w14:paraId="24C102B7" w14:textId="77777777" w:rsidR="00446205" w:rsidRPr="007B0948" w:rsidRDefault="00446205" w:rsidP="00354A5D">
      <w:pPr>
        <w:spacing w:after="0" w:line="288" w:lineRule="auto"/>
        <w:jc w:val="both"/>
        <w:rPr>
          <w:rFonts w:ascii="Arial" w:hAnsi="Arial" w:cs="Arial"/>
          <w:color w:val="000000" w:themeColor="text1"/>
          <w:sz w:val="19"/>
          <w:szCs w:val="19"/>
        </w:rPr>
      </w:pPr>
    </w:p>
    <w:p w14:paraId="183CF530" w14:textId="77777777" w:rsidR="00150DB5" w:rsidRPr="003C6DE1" w:rsidRDefault="00150DB5"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posudzuje plnenie nasledovných oblastí:</w:t>
      </w:r>
    </w:p>
    <w:p w14:paraId="7596FFB0" w14:textId="77777777" w:rsidR="00EE1FBA" w:rsidRPr="003C6DE1" w:rsidRDefault="00150DB5" w:rsidP="00354A5D">
      <w:pPr>
        <w:spacing w:before="120" w:after="120" w:line="288" w:lineRule="auto"/>
        <w:ind w:left="720" w:hanging="360"/>
        <w:jc w:val="both"/>
        <w:rPr>
          <w:rFonts w:ascii="Arial" w:hAnsi="Arial" w:cs="Arial"/>
          <w:b/>
          <w:color w:val="000000" w:themeColor="text1"/>
          <w:sz w:val="19"/>
          <w:szCs w:val="19"/>
          <w:lang w:val="en-US"/>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súlad projektu s</w:t>
      </w:r>
      <w:r w:rsidR="005A30AE" w:rsidRPr="003C6DE1">
        <w:rPr>
          <w:rFonts w:ascii="Arial" w:hAnsi="Arial" w:cs="Arial"/>
          <w:b/>
          <w:color w:val="000000" w:themeColor="text1"/>
          <w:sz w:val="19"/>
          <w:szCs w:val="19"/>
        </w:rPr>
        <w:t>o špecifickým</w:t>
      </w:r>
      <w:r w:rsidRPr="003C6DE1">
        <w:rPr>
          <w:rFonts w:ascii="Arial" w:hAnsi="Arial" w:cs="Arial"/>
          <w:b/>
          <w:color w:val="000000" w:themeColor="text1"/>
          <w:sz w:val="19"/>
          <w:szCs w:val="19"/>
        </w:rPr>
        <w:t xml:space="preserve"> cieľom 1</w:t>
      </w:r>
      <w:r w:rsidR="005A30AE" w:rsidRPr="003C6DE1">
        <w:rPr>
          <w:rFonts w:ascii="Arial" w:hAnsi="Arial" w:cs="Arial"/>
          <w:b/>
          <w:color w:val="000000" w:themeColor="text1"/>
          <w:sz w:val="19"/>
          <w:szCs w:val="19"/>
        </w:rPr>
        <w:t>.1</w:t>
      </w:r>
    </w:p>
    <w:p w14:paraId="3CDBE731" w14:textId="77777777" w:rsidR="00150DB5" w:rsidRPr="003C6DE1" w:rsidRDefault="00EE1FBA" w:rsidP="00354A5D">
      <w:pPr>
        <w:spacing w:before="120" w:after="120" w:line="288" w:lineRule="auto"/>
        <w:ind w:left="709"/>
        <w:jc w:val="both"/>
        <w:rPr>
          <w:rFonts w:ascii="Arial" w:hAnsi="Arial" w:cs="Arial"/>
          <w:color w:val="000000" w:themeColor="text1"/>
          <w:sz w:val="19"/>
          <w:szCs w:val="19"/>
        </w:rPr>
      </w:pPr>
      <w:r w:rsidRPr="003C6DE1">
        <w:rPr>
          <w:rFonts w:ascii="Arial" w:hAnsi="Arial" w:cs="Arial"/>
          <w:color w:val="000000" w:themeColor="text1"/>
          <w:sz w:val="19"/>
          <w:szCs w:val="19"/>
        </w:rPr>
        <w:t>H</w:t>
      </w:r>
      <w:r w:rsidR="00150DB5" w:rsidRPr="003C6DE1">
        <w:rPr>
          <w:rFonts w:ascii="Arial" w:hAnsi="Arial" w:cs="Arial"/>
          <w:color w:val="000000" w:themeColor="text1"/>
          <w:sz w:val="19"/>
          <w:szCs w:val="19"/>
        </w:rPr>
        <w:t>odnotí sa (áno/nie), či žiadosť o NFP prispieva k cieľu PO 1 definovanom ako podpora trvalo udržateľného miestneho/regionálneho dopravného systému, ktorý zaručuje mobilitu a prístup k hlavným službám pre všetky kategórie občanov, najmä prostredníctvom verejnej osobnej dopravy a ďalších udržateľných druhov dopravy</w:t>
      </w:r>
      <w:r w:rsidR="005A30AE" w:rsidRPr="003C6DE1">
        <w:rPr>
          <w:rFonts w:ascii="Arial" w:hAnsi="Arial" w:cs="Arial"/>
          <w:color w:val="000000" w:themeColor="text1"/>
          <w:sz w:val="19"/>
          <w:szCs w:val="19"/>
        </w:rPr>
        <w:t xml:space="preserve"> a</w:t>
      </w:r>
      <w:r w:rsidR="00FC3EB8" w:rsidRPr="003C6DE1">
        <w:rPr>
          <w:rFonts w:ascii="Arial" w:hAnsi="Arial" w:cs="Arial"/>
          <w:color w:val="000000" w:themeColor="text1"/>
          <w:sz w:val="19"/>
          <w:szCs w:val="19"/>
        </w:rPr>
        <w:t> je v súlade so špecifickým cieľom 1.1, ktorým je zlepšenie dostupnosti k infraštruktúre TEN-T a cestám I. triedy s dôrazom na rozvoj multimodálneho dopravného systému.</w:t>
      </w:r>
    </w:p>
    <w:p w14:paraId="5B411E23" w14:textId="3DC11619" w:rsidR="00EE1FBA" w:rsidRPr="003C6DE1" w:rsidRDefault="00150DB5" w:rsidP="00354A5D">
      <w:pPr>
        <w:spacing w:before="120" w:after="120" w:line="288" w:lineRule="auto"/>
        <w:ind w:left="720"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FC3EB8" w:rsidRPr="003C6DE1">
        <w:rPr>
          <w:rFonts w:ascii="Arial" w:hAnsi="Arial" w:cs="Arial"/>
          <w:b/>
          <w:color w:val="000000" w:themeColor="text1"/>
          <w:sz w:val="19"/>
          <w:szCs w:val="19"/>
        </w:rPr>
        <w:t>cieľov</w:t>
      </w:r>
      <w:r w:rsidRPr="003C6DE1">
        <w:rPr>
          <w:rFonts w:ascii="Arial" w:hAnsi="Arial" w:cs="Arial"/>
          <w:b/>
          <w:color w:val="000000" w:themeColor="text1"/>
          <w:sz w:val="19"/>
          <w:szCs w:val="19"/>
        </w:rPr>
        <w:t xml:space="preserve"> projektu </w:t>
      </w:r>
      <w:r w:rsidR="00FC3EB8" w:rsidRPr="003C6DE1">
        <w:rPr>
          <w:rFonts w:ascii="Arial" w:hAnsi="Arial" w:cs="Arial"/>
          <w:b/>
          <w:color w:val="000000" w:themeColor="text1"/>
          <w:sz w:val="19"/>
          <w:szCs w:val="19"/>
        </w:rPr>
        <w:t xml:space="preserve">s očakávanými výsledkami IROP </w:t>
      </w:r>
    </w:p>
    <w:p w14:paraId="6C2E0EA9" w14:textId="77777777" w:rsidR="00150DB5" w:rsidRPr="003C6DE1" w:rsidRDefault="00150DB5" w:rsidP="00354A5D">
      <w:pPr>
        <w:spacing w:before="120" w:after="120" w:line="288" w:lineRule="auto"/>
        <w:ind w:left="709"/>
        <w:jc w:val="both"/>
        <w:rPr>
          <w:rFonts w:ascii="Arial" w:hAnsi="Arial" w:cs="Arial"/>
          <w:color w:val="000000" w:themeColor="text1"/>
          <w:sz w:val="19"/>
          <w:szCs w:val="19"/>
        </w:rPr>
      </w:pPr>
      <w:r w:rsidRPr="003C6DE1">
        <w:rPr>
          <w:rFonts w:ascii="Arial" w:hAnsi="Arial" w:cs="Arial"/>
          <w:color w:val="000000" w:themeColor="text1"/>
          <w:sz w:val="19"/>
          <w:szCs w:val="19"/>
        </w:rPr>
        <w:t>Hodnotí sa (á</w:t>
      </w:r>
      <w:r w:rsidR="003C6DE1">
        <w:rPr>
          <w:rFonts w:ascii="Arial" w:hAnsi="Arial" w:cs="Arial"/>
          <w:color w:val="000000" w:themeColor="text1"/>
          <w:sz w:val="19"/>
          <w:szCs w:val="19"/>
        </w:rPr>
        <w:t>no/nie), či je žiadosť</w:t>
      </w:r>
      <w:r w:rsidR="00333430" w:rsidRPr="003C6DE1">
        <w:rPr>
          <w:rFonts w:ascii="Arial" w:hAnsi="Arial" w:cs="Arial"/>
          <w:color w:val="000000" w:themeColor="text1"/>
          <w:sz w:val="19"/>
          <w:szCs w:val="19"/>
        </w:rPr>
        <w:t xml:space="preserve"> o NFP</w:t>
      </w:r>
      <w:r w:rsidRPr="003C6DE1">
        <w:rPr>
          <w:rFonts w:ascii="Arial" w:hAnsi="Arial" w:cs="Arial"/>
          <w:color w:val="000000" w:themeColor="text1"/>
          <w:sz w:val="19"/>
          <w:szCs w:val="19"/>
        </w:rPr>
        <w:t xml:space="preserve"> svojimi aktivitami konzistentne zameraná na dosiahnutie minimálne jedného z výsledkov ŠC 1.1</w:t>
      </w:r>
      <w:r w:rsidR="005970AD">
        <w:rPr>
          <w:rFonts w:ascii="Arial" w:hAnsi="Arial" w:cs="Arial"/>
          <w:color w:val="000000" w:themeColor="text1"/>
          <w:sz w:val="19"/>
          <w:szCs w:val="19"/>
        </w:rPr>
        <w:t xml:space="preserve"> </w:t>
      </w:r>
      <w:r w:rsidR="005970AD" w:rsidRPr="008F28D0">
        <w:rPr>
          <w:rFonts w:ascii="Arial" w:hAnsi="Arial" w:cs="Arial"/>
          <w:color w:val="000000" w:themeColor="text1"/>
          <w:sz w:val="19"/>
          <w:szCs w:val="19"/>
        </w:rPr>
        <w:t>Zlepšenie dostupnosti k infraštruktúre  TEN-T a cestám I. triedy s dôrazom na rozvoj multimodálneho dopravného systému</w:t>
      </w:r>
      <w:r w:rsidRPr="003C6DE1">
        <w:rPr>
          <w:rFonts w:ascii="Arial" w:hAnsi="Arial" w:cs="Arial"/>
          <w:color w:val="000000" w:themeColor="text1"/>
          <w:sz w:val="19"/>
          <w:szCs w:val="19"/>
        </w:rPr>
        <w:t xml:space="preserve">, ktoré sú definované nasledovne: </w:t>
      </w:r>
    </w:p>
    <w:p w14:paraId="3DF56374" w14:textId="77777777" w:rsidR="00150DB5" w:rsidRPr="003C6DE1" w:rsidRDefault="00150DB5"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zlepšenie napojenia regiónov na cesty I. triedy a infraštruktúru TEN-T, čím sa napomôže vyváženejšiemu územnému rozvoju a umožní sa prístu</w:t>
      </w:r>
      <w:r w:rsidR="003C6DE1">
        <w:rPr>
          <w:rFonts w:ascii="Arial" w:hAnsi="Arial" w:cs="Arial"/>
          <w:color w:val="000000" w:themeColor="text1"/>
          <w:sz w:val="19"/>
          <w:szCs w:val="19"/>
          <w:lang w:val="sk-SK"/>
        </w:rPr>
        <w:t>p k základným sociálnym službám,</w:t>
      </w:r>
    </w:p>
    <w:p w14:paraId="09F52EF0" w14:textId="77777777" w:rsidR="00150DB5" w:rsidRPr="003C6DE1" w:rsidRDefault="00150DB5"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kvalitná cestná infraštruktúra vytvorí podmienky pre hospodársky rast a zároveň nebude svojimi vlastnosťami lim</w:t>
      </w:r>
      <w:r w:rsidR="003C6DE1">
        <w:rPr>
          <w:rFonts w:ascii="Arial" w:hAnsi="Arial" w:cs="Arial"/>
          <w:color w:val="000000" w:themeColor="text1"/>
          <w:sz w:val="19"/>
          <w:szCs w:val="19"/>
          <w:lang w:val="sk-SK"/>
        </w:rPr>
        <w:t>itovať vnútorný potenciál kraja,</w:t>
      </w:r>
    </w:p>
    <w:p w14:paraId="1E165FD7" w14:textId="77777777" w:rsidR="00150DB5" w:rsidRPr="003C6DE1" w:rsidRDefault="00150DB5"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zlepšenie stavebno-technického stavu cestnej siete s dopadom na zlepšenie bezpečnosti a plynulosti cestnej premávky, zníženie nehodovosti, zníženie energetickej náročnosti dopravy, zníženie negatívnych dopadov na ŽP, zlepšenie podmienok pre cestnú hromadnú dopravu ako súčasti multimodálneho systému VOD a tvorbu integrovaných </w:t>
      </w:r>
      <w:r w:rsidR="003C6DE1">
        <w:rPr>
          <w:rFonts w:ascii="Arial" w:hAnsi="Arial" w:cs="Arial"/>
          <w:color w:val="000000" w:themeColor="text1"/>
          <w:sz w:val="19"/>
          <w:szCs w:val="19"/>
          <w:lang w:val="sk-SK"/>
        </w:rPr>
        <w:t>multimodálnych systémov dopravy,</w:t>
      </w:r>
    </w:p>
    <w:p w14:paraId="5B678CDA" w14:textId="77777777" w:rsidR="00150DB5" w:rsidRPr="003C6DE1" w:rsidRDefault="00150DB5"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zmiernenie negatívnych dopadov cestnej premávky (najmä tranzitnej a nákladnej dopravy) na obyvateľstvo miest a obcí a zvýšenie kvality ich života cestou budovania nových úsekov ciest.</w:t>
      </w:r>
    </w:p>
    <w:p w14:paraId="2E93678E" w14:textId="180D9A7D" w:rsidR="00742C06" w:rsidRPr="003C6DE1" w:rsidRDefault="00150DB5" w:rsidP="00354A5D">
      <w:pPr>
        <w:spacing w:before="120" w:after="120" w:line="288" w:lineRule="auto"/>
        <w:ind w:left="720"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FC3EB8" w:rsidRPr="003C6DE1">
        <w:rPr>
          <w:rFonts w:ascii="Arial" w:hAnsi="Arial" w:cs="Arial"/>
          <w:b/>
          <w:color w:val="000000" w:themeColor="text1"/>
          <w:sz w:val="19"/>
          <w:szCs w:val="19"/>
        </w:rPr>
        <w:t xml:space="preserve">hlavných </w:t>
      </w:r>
      <w:r w:rsidRPr="003C6DE1">
        <w:rPr>
          <w:rFonts w:ascii="Arial" w:hAnsi="Arial" w:cs="Arial"/>
          <w:b/>
          <w:color w:val="000000" w:themeColor="text1"/>
          <w:sz w:val="19"/>
          <w:szCs w:val="19"/>
        </w:rPr>
        <w:t xml:space="preserve">aktivít projektu s definovanými </w:t>
      </w:r>
      <w:r w:rsidR="00D73035">
        <w:rPr>
          <w:rFonts w:ascii="Arial" w:hAnsi="Arial" w:cs="Arial"/>
          <w:b/>
          <w:color w:val="000000" w:themeColor="text1"/>
          <w:sz w:val="19"/>
          <w:szCs w:val="19"/>
        </w:rPr>
        <w:t xml:space="preserve">oprávnenými aktivitami </w:t>
      </w:r>
      <w:r w:rsidRPr="003C6DE1">
        <w:rPr>
          <w:rFonts w:ascii="Arial" w:hAnsi="Arial" w:cs="Arial"/>
          <w:b/>
          <w:color w:val="000000" w:themeColor="text1"/>
          <w:sz w:val="19"/>
          <w:szCs w:val="19"/>
        </w:rPr>
        <w:t xml:space="preserve"> IROP</w:t>
      </w:r>
    </w:p>
    <w:p w14:paraId="67F87CB0" w14:textId="5B68ADE1" w:rsidR="00150DB5" w:rsidRPr="003C6DE1" w:rsidRDefault="00150DB5" w:rsidP="00354A5D">
      <w:pPr>
        <w:spacing w:before="120" w:after="120" w:line="288" w:lineRule="auto"/>
        <w:ind w:left="709"/>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Hodnotí sa (áno/nie), či je žiadosť o NFP </w:t>
      </w:r>
      <w:r w:rsidR="001D1800">
        <w:rPr>
          <w:rFonts w:ascii="Arial" w:hAnsi="Arial" w:cs="Arial"/>
          <w:color w:val="000000" w:themeColor="text1"/>
          <w:sz w:val="19"/>
          <w:szCs w:val="19"/>
        </w:rPr>
        <w:t>v súlade s definovanými oprávnenými aktivitami IROP (pri zachovaní podmienok výzvy ohľadom realizácie jednotlivých aktivít)</w:t>
      </w:r>
      <w:r w:rsidRPr="003C6DE1">
        <w:rPr>
          <w:rFonts w:ascii="Arial" w:hAnsi="Arial" w:cs="Arial"/>
          <w:color w:val="000000" w:themeColor="text1"/>
          <w:sz w:val="19"/>
          <w:szCs w:val="19"/>
        </w:rPr>
        <w:t>:</w:t>
      </w:r>
    </w:p>
    <w:p w14:paraId="42D45E6E" w14:textId="52284187" w:rsidR="00150DB5" w:rsidRPr="003C6DE1" w:rsidRDefault="00225D57"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rekonštrukcia a modernizácia</w:t>
      </w:r>
      <w:r w:rsidR="00150DB5" w:rsidRPr="003C6DE1">
        <w:rPr>
          <w:rFonts w:ascii="Arial" w:hAnsi="Arial" w:cs="Arial"/>
          <w:color w:val="000000" w:themeColor="text1"/>
          <w:sz w:val="19"/>
          <w:szCs w:val="19"/>
          <w:lang w:val="sk-SK"/>
        </w:rPr>
        <w:t xml:space="preserve"> ciest II. a III. triedy (výnimočne ciest III. triedy)</w:t>
      </w:r>
      <w:r w:rsidR="00FC3EB8" w:rsidRPr="003C6DE1">
        <w:rPr>
          <w:rFonts w:ascii="Arial" w:hAnsi="Arial" w:cs="Arial"/>
          <w:color w:val="000000" w:themeColor="text1"/>
          <w:sz w:val="19"/>
          <w:szCs w:val="19"/>
          <w:lang w:val="sk-SK"/>
        </w:rPr>
        <w:t>,</w:t>
      </w:r>
    </w:p>
    <w:p w14:paraId="68376A6A" w14:textId="77777777" w:rsidR="00AD6484" w:rsidRPr="003C6DE1" w:rsidRDefault="00225D57"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výstavba</w:t>
      </w:r>
      <w:r w:rsidR="00150DB5" w:rsidRPr="003C6DE1">
        <w:rPr>
          <w:rFonts w:ascii="Arial" w:hAnsi="Arial" w:cs="Arial"/>
          <w:color w:val="000000" w:themeColor="text1"/>
          <w:sz w:val="19"/>
          <w:szCs w:val="19"/>
          <w:lang w:val="sk-SK"/>
        </w:rPr>
        <w:t xml:space="preserve"> nových úsekov ciest II. triedy (výnimočne ciest III. triedy)</w:t>
      </w:r>
      <w:r w:rsidR="00FC3EB8" w:rsidRPr="003C6DE1">
        <w:rPr>
          <w:rFonts w:ascii="Arial" w:hAnsi="Arial" w:cs="Arial"/>
          <w:color w:val="000000" w:themeColor="text1"/>
          <w:sz w:val="19"/>
          <w:szCs w:val="19"/>
          <w:lang w:val="sk-SK"/>
        </w:rPr>
        <w:t>,</w:t>
      </w:r>
    </w:p>
    <w:p w14:paraId="30FA5726" w14:textId="77777777" w:rsidR="00D67DA4" w:rsidRDefault="00AD6484"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vypracovanie štúdií uskutočniteľnosti a vykonanie bezpečnostného auditu alebo inšpekcie.</w:t>
      </w:r>
    </w:p>
    <w:p w14:paraId="54DB9DB4" w14:textId="77777777" w:rsidR="007438A8" w:rsidRDefault="007438A8" w:rsidP="007438A8">
      <w:pPr>
        <w:pStyle w:val="Odsekzoznamu"/>
        <w:spacing w:before="120" w:after="120" w:line="288" w:lineRule="auto"/>
        <w:ind w:left="1134"/>
        <w:jc w:val="both"/>
        <w:rPr>
          <w:rFonts w:ascii="Arial" w:hAnsi="Arial" w:cs="Arial"/>
          <w:color w:val="000000" w:themeColor="text1"/>
          <w:sz w:val="19"/>
          <w:szCs w:val="19"/>
          <w:lang w:val="sk-SK"/>
        </w:rPr>
      </w:pPr>
    </w:p>
    <w:p w14:paraId="60C91F90" w14:textId="455EFC42" w:rsidR="00D67DA4" w:rsidRPr="007438A8" w:rsidRDefault="00AD6484" w:rsidP="00954E58">
      <w:pPr>
        <w:pStyle w:val="Odsekzoznamu"/>
        <w:numPr>
          <w:ilvl w:val="0"/>
          <w:numId w:val="29"/>
        </w:numPr>
        <w:spacing w:before="120" w:after="120" w:line="288" w:lineRule="auto"/>
        <w:ind w:left="709" w:hanging="357"/>
        <w:jc w:val="both"/>
        <w:rPr>
          <w:rFonts w:ascii="Arial" w:hAnsi="Arial" w:cs="Arial"/>
          <w:b/>
          <w:color w:val="000000" w:themeColor="text1"/>
          <w:sz w:val="19"/>
          <w:szCs w:val="19"/>
          <w:lang w:val="sk-SK"/>
        </w:rPr>
      </w:pPr>
      <w:r w:rsidRPr="007438A8">
        <w:rPr>
          <w:rFonts w:ascii="Arial" w:hAnsi="Arial" w:cs="Arial"/>
          <w:b/>
          <w:color w:val="000000" w:themeColor="text1"/>
          <w:sz w:val="19"/>
          <w:szCs w:val="19"/>
          <w:lang w:val="sk-SK"/>
        </w:rPr>
        <w:t>súlad projektu s oprávnenými úsekmi definovanými v</w:t>
      </w:r>
      <w:r w:rsidR="00BA15E3" w:rsidRPr="007438A8">
        <w:rPr>
          <w:rFonts w:ascii="Arial" w:hAnsi="Arial" w:cs="Arial"/>
          <w:b/>
          <w:color w:val="000000" w:themeColor="text1"/>
          <w:sz w:val="19"/>
          <w:szCs w:val="19"/>
          <w:lang w:val="sk-SK"/>
        </w:rPr>
        <w:t> </w:t>
      </w:r>
      <w:r w:rsidRPr="007438A8">
        <w:rPr>
          <w:rFonts w:ascii="Arial" w:hAnsi="Arial" w:cs="Arial"/>
          <w:b/>
          <w:color w:val="000000" w:themeColor="text1"/>
          <w:sz w:val="19"/>
          <w:szCs w:val="19"/>
          <w:lang w:val="sk-SK"/>
        </w:rPr>
        <w:t>IROP</w:t>
      </w:r>
    </w:p>
    <w:p w14:paraId="1ECCAE75" w14:textId="49504341" w:rsidR="00F513E3" w:rsidRPr="007438A8" w:rsidRDefault="003C6DE1" w:rsidP="00954E58">
      <w:pPr>
        <w:ind w:left="709"/>
        <w:jc w:val="both"/>
        <w:rPr>
          <w:rFonts w:ascii="Arial" w:hAnsi="Arial" w:cs="Arial"/>
          <w:sz w:val="19"/>
          <w:szCs w:val="19"/>
        </w:rPr>
      </w:pPr>
      <w:r w:rsidRPr="007438A8">
        <w:rPr>
          <w:rFonts w:ascii="Arial" w:hAnsi="Arial" w:cs="Arial"/>
          <w:color w:val="000000" w:themeColor="text1"/>
          <w:sz w:val="19"/>
          <w:szCs w:val="19"/>
        </w:rPr>
        <w:t>Hodnot</w:t>
      </w:r>
      <w:r w:rsidR="00BF3DBD" w:rsidRPr="007438A8">
        <w:rPr>
          <w:rFonts w:ascii="Arial" w:hAnsi="Arial" w:cs="Arial"/>
          <w:color w:val="000000" w:themeColor="text1"/>
          <w:sz w:val="19"/>
          <w:szCs w:val="19"/>
        </w:rPr>
        <w:t>í sa (áno/nie), či je Žo</w:t>
      </w:r>
      <w:r w:rsidRPr="007438A8">
        <w:rPr>
          <w:rFonts w:ascii="Arial" w:hAnsi="Arial" w:cs="Arial"/>
          <w:color w:val="000000" w:themeColor="text1"/>
          <w:sz w:val="19"/>
          <w:szCs w:val="19"/>
        </w:rPr>
        <w:t xml:space="preserve">NFP zameraná na </w:t>
      </w:r>
      <w:r w:rsidR="00F513E3" w:rsidRPr="007438A8">
        <w:rPr>
          <w:rFonts w:ascii="Arial" w:hAnsi="Arial" w:cs="Arial"/>
          <w:sz w:val="19"/>
          <w:szCs w:val="19"/>
        </w:rPr>
        <w:t xml:space="preserve">oprávnené úseky, ktoré sú výsledkom miestneho/regionálneho plánu udržateľnej mobility, a ktoré spĺňajú </w:t>
      </w:r>
      <w:r w:rsidR="00153DFB">
        <w:rPr>
          <w:rFonts w:ascii="Arial" w:hAnsi="Arial" w:cs="Arial"/>
          <w:sz w:val="19"/>
          <w:szCs w:val="19"/>
        </w:rPr>
        <w:t xml:space="preserve">niektoré z </w:t>
      </w:r>
      <w:r w:rsidR="00F513E3" w:rsidRPr="007438A8">
        <w:rPr>
          <w:rFonts w:ascii="Arial" w:hAnsi="Arial" w:cs="Arial"/>
          <w:sz w:val="19"/>
          <w:szCs w:val="19"/>
        </w:rPr>
        <w:t>nasledovn</w:t>
      </w:r>
      <w:r w:rsidR="00153DFB">
        <w:rPr>
          <w:rFonts w:ascii="Arial" w:hAnsi="Arial" w:cs="Arial"/>
          <w:sz w:val="19"/>
          <w:szCs w:val="19"/>
        </w:rPr>
        <w:t>ých</w:t>
      </w:r>
      <w:r w:rsidR="00F513E3" w:rsidRPr="007438A8">
        <w:rPr>
          <w:rFonts w:ascii="Arial" w:hAnsi="Arial" w:cs="Arial"/>
          <w:sz w:val="19"/>
          <w:szCs w:val="19"/>
        </w:rPr>
        <w:t xml:space="preserve"> kritéri</w:t>
      </w:r>
      <w:r w:rsidR="00153DFB">
        <w:rPr>
          <w:rFonts w:ascii="Arial" w:hAnsi="Arial" w:cs="Arial"/>
          <w:sz w:val="19"/>
          <w:szCs w:val="19"/>
        </w:rPr>
        <w:t>í</w:t>
      </w:r>
      <w:r w:rsidR="00F513E3" w:rsidRPr="007438A8">
        <w:rPr>
          <w:rFonts w:ascii="Arial" w:hAnsi="Arial" w:cs="Arial"/>
          <w:sz w:val="19"/>
          <w:szCs w:val="19"/>
        </w:rPr>
        <w:t>:</w:t>
      </w:r>
      <w:bookmarkStart w:id="0" w:name="_GoBack"/>
      <w:bookmarkEnd w:id="0"/>
    </w:p>
    <w:p w14:paraId="2D4D7B7F" w14:textId="1BD64968" w:rsidR="00F513E3" w:rsidRPr="003C6DE1" w:rsidRDefault="00F513E3" w:rsidP="00954E58">
      <w:pPr>
        <w:pStyle w:val="Odsekzoznamu"/>
        <w:numPr>
          <w:ilvl w:val="0"/>
          <w:numId w:val="16"/>
        </w:numPr>
        <w:ind w:left="1134" w:hanging="284"/>
        <w:jc w:val="both"/>
        <w:rPr>
          <w:rFonts w:ascii="Arial" w:hAnsi="Arial" w:cs="Arial"/>
          <w:sz w:val="19"/>
          <w:szCs w:val="19"/>
          <w:lang w:val="sk-SK"/>
        </w:rPr>
      </w:pPr>
      <w:r w:rsidRPr="007264FA">
        <w:rPr>
          <w:rFonts w:ascii="Arial" w:hAnsi="Arial" w:cs="Arial"/>
          <w:sz w:val="19"/>
          <w:szCs w:val="19"/>
          <w:lang w:val="sk-SK"/>
        </w:rPr>
        <w:t>úseky ciest II. triedy preberajú funkcie napojenia na cesty I. triedy a na infraštruktúru</w:t>
      </w:r>
      <w:r w:rsidRPr="003C6DE1">
        <w:rPr>
          <w:rFonts w:ascii="Arial" w:hAnsi="Arial" w:cs="Arial"/>
          <w:sz w:val="19"/>
          <w:szCs w:val="19"/>
          <w:lang w:val="sk-SK"/>
        </w:rPr>
        <w:t xml:space="preserve"> TEN-T</w:t>
      </w:r>
      <w:r w:rsidR="00C264D8">
        <w:rPr>
          <w:rStyle w:val="Odkaznapoznmkupodiarou"/>
          <w:rFonts w:ascii="Arial" w:hAnsi="Arial"/>
          <w:sz w:val="19"/>
          <w:szCs w:val="19"/>
          <w:lang w:val="sk-SK"/>
        </w:rPr>
        <w:footnoteReference w:id="1"/>
      </w:r>
      <w:r w:rsidRPr="003C6DE1">
        <w:rPr>
          <w:rFonts w:ascii="Arial" w:hAnsi="Arial" w:cs="Arial"/>
          <w:sz w:val="19"/>
          <w:szCs w:val="19"/>
          <w:lang w:val="sk-SK"/>
        </w:rPr>
        <w:t xml:space="preserve"> a zabezpečujú prístup k základným sociálnym službám;</w:t>
      </w:r>
    </w:p>
    <w:p w14:paraId="10878B6F" w14:textId="77777777" w:rsidR="00F513E3" w:rsidRPr="003C6DE1" w:rsidRDefault="00F513E3" w:rsidP="00954E58">
      <w:pPr>
        <w:pStyle w:val="Odsekzoznamu"/>
        <w:numPr>
          <w:ilvl w:val="0"/>
          <w:numId w:val="16"/>
        </w:numPr>
        <w:ind w:left="1134" w:hanging="284"/>
        <w:jc w:val="both"/>
        <w:rPr>
          <w:rFonts w:ascii="Arial" w:hAnsi="Arial" w:cs="Arial"/>
          <w:sz w:val="19"/>
          <w:szCs w:val="19"/>
          <w:lang w:val="sk-SK"/>
        </w:rPr>
      </w:pPr>
      <w:r w:rsidRPr="003C6DE1">
        <w:rPr>
          <w:rFonts w:ascii="Arial" w:hAnsi="Arial" w:cs="Arial"/>
          <w:sz w:val="19"/>
          <w:szCs w:val="19"/>
          <w:lang w:val="sk-SK"/>
        </w:rPr>
        <w:t>cesta II. triedy je dôležitou spojnicou pre miestnu/národnú verejnú osobnú dopravu alebo zabezpečuje prístup k verejnej osobnej doprave;</w:t>
      </w:r>
    </w:p>
    <w:p w14:paraId="3AFCE210" w14:textId="55B24DC0" w:rsidR="00F513E3" w:rsidRPr="003C6DE1" w:rsidRDefault="00F513E3" w:rsidP="00954E58">
      <w:pPr>
        <w:pStyle w:val="Odsekzoznamu"/>
        <w:numPr>
          <w:ilvl w:val="0"/>
          <w:numId w:val="16"/>
        </w:numPr>
        <w:ind w:left="1134" w:hanging="284"/>
        <w:jc w:val="both"/>
        <w:rPr>
          <w:rFonts w:ascii="Arial" w:hAnsi="Arial" w:cs="Arial"/>
          <w:sz w:val="19"/>
          <w:szCs w:val="19"/>
          <w:lang w:val="sk-SK"/>
        </w:rPr>
      </w:pPr>
      <w:r w:rsidRPr="003C6DE1">
        <w:rPr>
          <w:rFonts w:ascii="Arial" w:hAnsi="Arial" w:cs="Arial"/>
          <w:sz w:val="19"/>
          <w:szCs w:val="19"/>
          <w:lang w:val="sk-SK"/>
        </w:rPr>
        <w:lastRenderedPageBreak/>
        <w:t xml:space="preserve">cesty II. triedy </w:t>
      </w:r>
      <w:r w:rsidRPr="003C6DE1">
        <w:rPr>
          <w:rFonts w:ascii="Arial" w:hAnsi="Arial" w:cs="Arial"/>
          <w:b/>
          <w:sz w:val="19"/>
          <w:szCs w:val="19"/>
          <w:lang w:val="sk-SK"/>
        </w:rPr>
        <w:t>prepájajú centrá osídlenia</w:t>
      </w:r>
      <w:r w:rsidRPr="003C6DE1">
        <w:rPr>
          <w:rFonts w:ascii="Arial" w:hAnsi="Arial" w:cs="Arial"/>
          <w:sz w:val="19"/>
          <w:szCs w:val="19"/>
          <w:lang w:val="sk-SK"/>
        </w:rPr>
        <w:t xml:space="preserve"> zadefinované v KURS 2001 v znení KURS 2011 a </w:t>
      </w:r>
      <w:r w:rsidRPr="003C6DE1">
        <w:rPr>
          <w:rFonts w:ascii="Arial" w:hAnsi="Arial" w:cs="Arial"/>
          <w:b/>
          <w:sz w:val="19"/>
          <w:szCs w:val="19"/>
          <w:lang w:val="sk-SK"/>
        </w:rPr>
        <w:t>zabezpečujú dopravné napojenia priemyselných parkov, priemyselných zón a centier hospodárskeho významu</w:t>
      </w:r>
      <w:r w:rsidR="00C264D8">
        <w:rPr>
          <w:rStyle w:val="Odkaznapoznmkupodiarou"/>
          <w:rFonts w:ascii="Arial" w:hAnsi="Arial"/>
          <w:b/>
          <w:sz w:val="19"/>
          <w:szCs w:val="19"/>
          <w:lang w:val="sk-SK"/>
        </w:rPr>
        <w:footnoteReference w:id="2"/>
      </w:r>
      <w:r w:rsidRPr="003C6DE1">
        <w:rPr>
          <w:rFonts w:ascii="Arial" w:hAnsi="Arial" w:cs="Arial"/>
          <w:sz w:val="19"/>
          <w:szCs w:val="19"/>
          <w:lang w:val="sk-SK"/>
        </w:rPr>
        <w:t>;</w:t>
      </w:r>
    </w:p>
    <w:p w14:paraId="12795742" w14:textId="636D06C9" w:rsidR="00ED607F" w:rsidRDefault="00F513E3" w:rsidP="00954E58">
      <w:pPr>
        <w:pStyle w:val="Odsekzoznamu"/>
        <w:numPr>
          <w:ilvl w:val="0"/>
          <w:numId w:val="16"/>
        </w:numPr>
        <w:ind w:left="1134" w:hanging="284"/>
        <w:jc w:val="both"/>
        <w:rPr>
          <w:rFonts w:ascii="Arial" w:hAnsi="Arial" w:cs="Arial"/>
          <w:sz w:val="19"/>
          <w:szCs w:val="19"/>
          <w:lang w:val="sk-SK"/>
        </w:rPr>
      </w:pPr>
      <w:r w:rsidRPr="003C6DE1">
        <w:rPr>
          <w:rFonts w:ascii="Arial" w:hAnsi="Arial" w:cs="Arial"/>
          <w:sz w:val="19"/>
          <w:szCs w:val="19"/>
          <w:lang w:val="sk-SK"/>
        </w:rPr>
        <w:t xml:space="preserve">úseky ciest II. triedy zabezpečujú </w:t>
      </w:r>
      <w:r w:rsidRPr="003C6DE1">
        <w:rPr>
          <w:rFonts w:ascii="Arial" w:hAnsi="Arial" w:cs="Arial"/>
          <w:b/>
          <w:sz w:val="19"/>
          <w:szCs w:val="19"/>
          <w:lang w:val="sk-SK"/>
        </w:rPr>
        <w:t>dopravné napojenie prekladísk intermodálnej dopravy</w:t>
      </w:r>
      <w:r w:rsidRPr="003C6DE1">
        <w:rPr>
          <w:rFonts w:ascii="Arial" w:hAnsi="Arial" w:cs="Arial"/>
          <w:sz w:val="19"/>
          <w:szCs w:val="19"/>
          <w:lang w:val="sk-SK"/>
        </w:rPr>
        <w:t xml:space="preserve"> na dopravnú infraštruktúru siete TEN-T;</w:t>
      </w:r>
    </w:p>
    <w:p w14:paraId="5415317A" w14:textId="77777777" w:rsidR="00F513E3" w:rsidRPr="003C6DE1" w:rsidRDefault="00F513E3" w:rsidP="00954E58">
      <w:pPr>
        <w:pStyle w:val="Odsekzoznamu"/>
        <w:numPr>
          <w:ilvl w:val="0"/>
          <w:numId w:val="16"/>
        </w:numPr>
        <w:ind w:left="1134" w:hanging="284"/>
        <w:jc w:val="both"/>
        <w:rPr>
          <w:rFonts w:ascii="Arial" w:hAnsi="Arial" w:cs="Arial"/>
          <w:sz w:val="19"/>
          <w:szCs w:val="19"/>
          <w:lang w:val="sk-SK"/>
        </w:rPr>
      </w:pPr>
      <w:r w:rsidRPr="003C6DE1">
        <w:rPr>
          <w:rFonts w:ascii="Arial" w:hAnsi="Arial" w:cs="Arial"/>
          <w:b/>
          <w:sz w:val="19"/>
          <w:szCs w:val="19"/>
          <w:lang w:val="sk-SK"/>
        </w:rPr>
        <w:t>cestná sieť vyššej kategórie úplne absentuje</w:t>
      </w:r>
      <w:r w:rsidRPr="003C6DE1">
        <w:rPr>
          <w:rFonts w:ascii="Arial" w:hAnsi="Arial" w:cs="Arial"/>
          <w:sz w:val="19"/>
          <w:szCs w:val="19"/>
          <w:lang w:val="sk-SK"/>
        </w:rPr>
        <w:t xml:space="preserve"> na okresnej úrovni - jedná sa o vybrané oblasti južných okresov západného, stredného a východného Slovenska a tiež okresy severovýchodného Slovenska.</w:t>
      </w:r>
    </w:p>
    <w:p w14:paraId="4C17FF7E" w14:textId="422A7762" w:rsidR="00F513E3" w:rsidRPr="003B2782" w:rsidRDefault="00F513E3" w:rsidP="00954E58">
      <w:pPr>
        <w:ind w:left="709"/>
        <w:jc w:val="both"/>
        <w:rPr>
          <w:rFonts w:ascii="Arial" w:hAnsi="Arial" w:cs="Arial"/>
          <w:sz w:val="19"/>
          <w:szCs w:val="19"/>
        </w:rPr>
      </w:pPr>
      <w:r w:rsidRPr="003B2782">
        <w:rPr>
          <w:rFonts w:ascii="Arial" w:hAnsi="Arial" w:cs="Arial"/>
          <w:sz w:val="19"/>
          <w:szCs w:val="19"/>
        </w:rPr>
        <w:t xml:space="preserve">Vzhľadom </w:t>
      </w:r>
      <w:r w:rsidR="0033508B" w:rsidRPr="003B2782">
        <w:rPr>
          <w:rFonts w:ascii="Arial" w:hAnsi="Arial" w:cs="Arial"/>
          <w:sz w:val="19"/>
          <w:szCs w:val="19"/>
        </w:rPr>
        <w:t>na</w:t>
      </w:r>
      <w:r w:rsidRPr="003B2782">
        <w:rPr>
          <w:rFonts w:ascii="Arial" w:hAnsi="Arial" w:cs="Arial"/>
          <w:sz w:val="19"/>
          <w:szCs w:val="19"/>
        </w:rPr>
        <w:t xml:space="preserve"> to, že cesty III. triedy predstavujú komunikácie prevažne miestneho významu, </w:t>
      </w:r>
      <w:r w:rsidRPr="003B2782">
        <w:rPr>
          <w:rFonts w:ascii="Arial" w:hAnsi="Arial" w:cs="Arial"/>
          <w:b/>
          <w:sz w:val="19"/>
          <w:szCs w:val="19"/>
        </w:rPr>
        <w:t xml:space="preserve">podpora </w:t>
      </w:r>
      <w:r w:rsidR="0033508B" w:rsidRPr="003B2782">
        <w:rPr>
          <w:rFonts w:ascii="Arial" w:hAnsi="Arial" w:cs="Arial"/>
          <w:b/>
          <w:sz w:val="19"/>
          <w:szCs w:val="19"/>
        </w:rPr>
        <w:t>môže byť</w:t>
      </w:r>
      <w:r w:rsidRPr="003B2782">
        <w:rPr>
          <w:rFonts w:ascii="Arial" w:hAnsi="Arial" w:cs="Arial"/>
          <w:b/>
          <w:sz w:val="19"/>
          <w:szCs w:val="19"/>
        </w:rPr>
        <w:t xml:space="preserve"> realizovaná vo výnimočných prípadoch</w:t>
      </w:r>
      <w:r w:rsidRPr="003B2782">
        <w:rPr>
          <w:rFonts w:ascii="Arial" w:hAnsi="Arial" w:cs="Arial"/>
          <w:sz w:val="19"/>
          <w:szCs w:val="19"/>
        </w:rPr>
        <w:t xml:space="preserve">. Tieto prepojenia musia byť tiež výsledkom miestneho/regionálneho plánu udržateľnej mobility </w:t>
      </w:r>
      <w:r w:rsidR="0033508B" w:rsidRPr="003B2782">
        <w:rPr>
          <w:rFonts w:ascii="Arial" w:hAnsi="Arial" w:cs="Arial"/>
          <w:sz w:val="19"/>
          <w:szCs w:val="19"/>
        </w:rPr>
        <w:t xml:space="preserve">a ich oprávnenosť sa hodnotí </w:t>
      </w:r>
      <w:r w:rsidR="0033508B" w:rsidRPr="003B2782">
        <w:rPr>
          <w:rFonts w:ascii="Arial" w:hAnsi="Arial" w:cs="Arial"/>
          <w:color w:val="000000" w:themeColor="text1"/>
          <w:sz w:val="19"/>
          <w:szCs w:val="19"/>
        </w:rPr>
        <w:t xml:space="preserve">(áno/nie) </w:t>
      </w:r>
      <w:r w:rsidR="0033508B" w:rsidRPr="003B2782">
        <w:rPr>
          <w:rFonts w:ascii="Arial" w:hAnsi="Arial" w:cs="Arial"/>
          <w:sz w:val="19"/>
          <w:szCs w:val="19"/>
        </w:rPr>
        <w:t xml:space="preserve">na základe splnenia niektorého z nasledovných kritérií </w:t>
      </w:r>
      <w:r w:rsidRPr="003B2782">
        <w:rPr>
          <w:rFonts w:ascii="Arial" w:hAnsi="Arial" w:cs="Arial"/>
          <w:sz w:val="19"/>
          <w:szCs w:val="19"/>
        </w:rPr>
        <w:t>:</w:t>
      </w:r>
    </w:p>
    <w:p w14:paraId="4FB16D5F" w14:textId="77777777" w:rsidR="00F513E3" w:rsidRPr="003B2782"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 xml:space="preserve">prepojenie ciest III. triedy na cestnú infraštruktúru TEN-T je zabezpečené </w:t>
      </w:r>
      <w:r w:rsidRPr="003B2782">
        <w:rPr>
          <w:rFonts w:ascii="Arial" w:hAnsi="Arial" w:cs="Arial"/>
          <w:b/>
          <w:sz w:val="19"/>
          <w:szCs w:val="19"/>
          <w:lang w:val="sk-SK"/>
        </w:rPr>
        <w:t>priamym dopravným napojením</w:t>
      </w:r>
      <w:r w:rsidR="00A2115C" w:rsidRPr="003B2782">
        <w:rPr>
          <w:rFonts w:ascii="Arial" w:hAnsi="Arial" w:cs="Arial"/>
          <w:sz w:val="19"/>
          <w:szCs w:val="19"/>
          <w:lang w:val="sk-SK"/>
        </w:rPr>
        <w:t>,</w:t>
      </w:r>
    </w:p>
    <w:p w14:paraId="64BDC53A" w14:textId="77777777" w:rsidR="00F513E3" w:rsidRPr="003B2782"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úseky ciest III. triedy zabezpečujú priame</w:t>
      </w:r>
      <w:r w:rsidRPr="003B2782">
        <w:rPr>
          <w:rFonts w:ascii="Arial" w:hAnsi="Arial" w:cs="Arial"/>
          <w:b/>
          <w:sz w:val="19"/>
          <w:szCs w:val="19"/>
          <w:lang w:val="sk-SK"/>
        </w:rPr>
        <w:t xml:space="preserve"> dopravné napojenie priemyselných parkov a prekladísk intermodálnej dopravy</w:t>
      </w:r>
      <w:r w:rsidRPr="003B2782">
        <w:rPr>
          <w:rFonts w:ascii="Arial" w:hAnsi="Arial" w:cs="Arial"/>
          <w:sz w:val="19"/>
          <w:szCs w:val="19"/>
          <w:lang w:val="sk-SK"/>
        </w:rPr>
        <w:t xml:space="preserve"> na dopravnú infraštruktúru siete </w:t>
      </w:r>
      <w:r w:rsidRPr="003B2782">
        <w:rPr>
          <w:rFonts w:ascii="Arial" w:hAnsi="Arial" w:cs="Arial"/>
          <w:sz w:val="19"/>
          <w:szCs w:val="19"/>
          <w:lang w:val="sk-SK"/>
        </w:rPr>
        <w:br/>
      </w:r>
      <w:r w:rsidR="00A2115C" w:rsidRPr="003B2782">
        <w:rPr>
          <w:rFonts w:ascii="Arial" w:hAnsi="Arial" w:cs="Arial"/>
          <w:sz w:val="19"/>
          <w:szCs w:val="19"/>
          <w:lang w:val="sk-SK"/>
        </w:rPr>
        <w:t>TEN-T,</w:t>
      </w:r>
    </w:p>
    <w:p w14:paraId="5F443B9A" w14:textId="77777777" w:rsidR="00F513E3" w:rsidRPr="003B2782"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 xml:space="preserve">cesty III. triedy </w:t>
      </w:r>
      <w:r w:rsidRPr="003B2782">
        <w:rPr>
          <w:rFonts w:ascii="Arial" w:hAnsi="Arial" w:cs="Arial"/>
          <w:b/>
          <w:sz w:val="19"/>
          <w:szCs w:val="19"/>
          <w:lang w:val="sk-SK"/>
        </w:rPr>
        <w:t>prepájajú cesty II. triedy</w:t>
      </w:r>
      <w:r w:rsidRPr="003B2782">
        <w:rPr>
          <w:rFonts w:ascii="Arial" w:hAnsi="Arial" w:cs="Arial"/>
          <w:sz w:val="19"/>
          <w:szCs w:val="19"/>
          <w:lang w:val="sk-SK"/>
        </w:rPr>
        <w:t xml:space="preserve"> napojené na cestnú infraštruktúru TEN-T, pričom ich modernizáciou je prípadne možné cestu preklasifikovať na cestnú komunikáciu vyššej kategórie a </w:t>
      </w:r>
      <w:r w:rsidRPr="003B2782">
        <w:rPr>
          <w:rFonts w:ascii="Arial" w:hAnsi="Arial" w:cs="Arial"/>
          <w:b/>
          <w:sz w:val="19"/>
          <w:szCs w:val="19"/>
          <w:lang w:val="sk-SK"/>
        </w:rPr>
        <w:t>vytvoriť tak funkčný celok</w:t>
      </w:r>
      <w:r w:rsidR="00A2115C" w:rsidRPr="003B2782">
        <w:rPr>
          <w:rFonts w:ascii="Arial" w:hAnsi="Arial" w:cs="Arial"/>
          <w:sz w:val="19"/>
          <w:szCs w:val="19"/>
          <w:lang w:val="sk-SK"/>
        </w:rPr>
        <w:t>,</w:t>
      </w:r>
    </w:p>
    <w:p w14:paraId="57AF749C" w14:textId="77777777" w:rsidR="00C842EA" w:rsidRPr="003B2782"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 xml:space="preserve">na cestách III. triedy sú identifikované </w:t>
      </w:r>
      <w:r w:rsidRPr="003B2782">
        <w:rPr>
          <w:rFonts w:ascii="Arial" w:hAnsi="Arial" w:cs="Arial"/>
          <w:b/>
          <w:sz w:val="19"/>
          <w:szCs w:val="19"/>
          <w:lang w:val="sk-SK"/>
        </w:rPr>
        <w:t>prvky a závady významne a preukázateľne vplývajúce na bezpečnosť cestnej premávky identifikované počas bezpečnostného auditu alebo inšpekcie</w:t>
      </w:r>
      <w:r w:rsidR="00A2115C" w:rsidRPr="003B2782">
        <w:rPr>
          <w:rFonts w:ascii="Arial" w:hAnsi="Arial" w:cs="Arial"/>
          <w:sz w:val="19"/>
          <w:szCs w:val="19"/>
          <w:lang w:val="sk-SK"/>
        </w:rPr>
        <w:t>,</w:t>
      </w:r>
    </w:p>
    <w:p w14:paraId="01197392" w14:textId="77777777" w:rsidR="00BA15E3"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 xml:space="preserve">obyvatelia miest a obcí sú </w:t>
      </w:r>
      <w:r w:rsidRPr="003B2782">
        <w:rPr>
          <w:rFonts w:ascii="Arial" w:hAnsi="Arial" w:cs="Arial"/>
          <w:b/>
          <w:sz w:val="19"/>
          <w:szCs w:val="19"/>
          <w:lang w:val="sk-SK"/>
        </w:rPr>
        <w:t>zaťažovaní nadmernou cestnou dopravou a nevyhovujúcim stavom životného prostredia</w:t>
      </w:r>
      <w:r w:rsidRPr="003B2782">
        <w:rPr>
          <w:rFonts w:ascii="Arial" w:hAnsi="Arial" w:cs="Arial"/>
          <w:sz w:val="19"/>
          <w:szCs w:val="19"/>
          <w:lang w:val="sk-SK"/>
        </w:rPr>
        <w:t xml:space="preserve"> (zvýšená úroveň znečisťujúcich látok v ovzduší, vysoká intenzita hluku) presahujúce limity definované na národnej a Európskej úrovni.</w:t>
      </w:r>
    </w:p>
    <w:p w14:paraId="2111CD93" w14:textId="2730FF64" w:rsidR="001A390A" w:rsidRPr="007B0948" w:rsidRDefault="001A390A" w:rsidP="00954E58">
      <w:pPr>
        <w:ind w:left="709"/>
        <w:jc w:val="both"/>
        <w:rPr>
          <w:rFonts w:ascii="Arial" w:hAnsi="Arial" w:cs="Arial"/>
          <w:sz w:val="19"/>
          <w:szCs w:val="19"/>
        </w:rPr>
      </w:pPr>
      <w:r w:rsidRPr="007B0948">
        <w:rPr>
          <w:rFonts w:ascii="Arial" w:hAnsi="Arial" w:cs="Arial"/>
          <w:b/>
          <w:sz w:val="19"/>
          <w:szCs w:val="19"/>
        </w:rPr>
        <w:t>V prípade výziev</w:t>
      </w:r>
      <w:r w:rsidR="007438A8" w:rsidRPr="007B0948">
        <w:rPr>
          <w:rFonts w:ascii="Arial" w:hAnsi="Arial" w:cs="Arial"/>
          <w:b/>
          <w:sz w:val="19"/>
          <w:szCs w:val="19"/>
        </w:rPr>
        <w:t>,</w:t>
      </w:r>
      <w:r w:rsidRPr="007B0948">
        <w:rPr>
          <w:rFonts w:ascii="Arial" w:hAnsi="Arial" w:cs="Arial"/>
          <w:b/>
          <w:sz w:val="19"/>
          <w:szCs w:val="19"/>
        </w:rPr>
        <w:t xml:space="preserve"> v ktorých sú oprávnené len tie úseky ciest, ktoré predstavujú „bezpečné/isté“ riešenia</w:t>
      </w:r>
      <w:r w:rsidRPr="007B0948">
        <w:rPr>
          <w:rFonts w:ascii="Arial" w:hAnsi="Arial" w:cs="Arial"/>
          <w:sz w:val="19"/>
          <w:szCs w:val="19"/>
        </w:rPr>
        <w:t xml:space="preserve"> pre akýkoľvek strategický rozvojový dokument pre oblasť dopravy a/alebo sú už dostatočne odôvodnené národnou dopravnou stratégiou nie je potrebné ich zadefinovanie v pláne udržateľnej mobility. </w:t>
      </w:r>
      <w:r w:rsidR="007438A8" w:rsidRPr="007B0948">
        <w:rPr>
          <w:rFonts w:ascii="Arial" w:hAnsi="Arial" w:cs="Arial"/>
          <w:sz w:val="19"/>
          <w:szCs w:val="19"/>
        </w:rPr>
        <w:t>Hodnotiteľ uvedené úseky vyhodnotí na základe príloh ŽoNFP</w:t>
      </w:r>
      <w:r w:rsidR="002E7A2D" w:rsidRPr="007B0948">
        <w:rPr>
          <w:rFonts w:ascii="Arial" w:hAnsi="Arial" w:cs="Arial"/>
          <w:sz w:val="19"/>
          <w:szCs w:val="19"/>
        </w:rPr>
        <w:t xml:space="preserve"> -</w:t>
      </w:r>
      <w:r w:rsidR="007438A8" w:rsidRPr="007B0948">
        <w:rPr>
          <w:rFonts w:ascii="Arial" w:hAnsi="Arial" w:cs="Arial"/>
          <w:sz w:val="19"/>
          <w:szCs w:val="19"/>
        </w:rPr>
        <w:t xml:space="preserve"> </w:t>
      </w:r>
      <w:r w:rsidR="002E7A2D" w:rsidRPr="007B0948">
        <w:rPr>
          <w:rFonts w:ascii="Arial" w:hAnsi="Arial" w:cs="Arial"/>
          <w:color w:val="000000" w:themeColor="text1"/>
          <w:sz w:val="19"/>
          <w:szCs w:val="19"/>
        </w:rPr>
        <w:t xml:space="preserve">Stanoviska RO pre IROP týkajúce sa splnenia parametrov „bezpečných/istých“ projektov a </w:t>
      </w:r>
      <w:r w:rsidR="007438A8" w:rsidRPr="007B0948">
        <w:rPr>
          <w:rFonts w:ascii="Arial" w:hAnsi="Arial" w:cs="Arial"/>
          <w:color w:val="000000" w:themeColor="text1"/>
          <w:sz w:val="19"/>
          <w:szCs w:val="19"/>
        </w:rPr>
        <w:t>Súhrnné</w:t>
      </w:r>
      <w:r w:rsidR="002E7A2D" w:rsidRPr="007B0948">
        <w:rPr>
          <w:rFonts w:ascii="Arial" w:hAnsi="Arial" w:cs="Arial"/>
          <w:color w:val="000000" w:themeColor="text1"/>
          <w:sz w:val="19"/>
          <w:szCs w:val="19"/>
        </w:rPr>
        <w:t>ho</w:t>
      </w:r>
      <w:r w:rsidR="007438A8" w:rsidRPr="007B0948">
        <w:rPr>
          <w:rFonts w:ascii="Arial" w:hAnsi="Arial" w:cs="Arial"/>
          <w:color w:val="000000" w:themeColor="text1"/>
          <w:sz w:val="19"/>
          <w:szCs w:val="19"/>
        </w:rPr>
        <w:t xml:space="preserve"> čestné</w:t>
      </w:r>
      <w:r w:rsidR="002E7A2D" w:rsidRPr="007B0948">
        <w:rPr>
          <w:rFonts w:ascii="Arial" w:hAnsi="Arial" w:cs="Arial"/>
          <w:color w:val="000000" w:themeColor="text1"/>
          <w:sz w:val="19"/>
          <w:szCs w:val="19"/>
        </w:rPr>
        <w:t>ho vyhlásenia</w:t>
      </w:r>
      <w:r w:rsidR="007438A8" w:rsidRPr="007B0948">
        <w:rPr>
          <w:rFonts w:ascii="Arial" w:hAnsi="Arial" w:cs="Arial"/>
          <w:color w:val="000000" w:themeColor="text1"/>
          <w:sz w:val="19"/>
          <w:szCs w:val="19"/>
        </w:rPr>
        <w:t xml:space="preserve"> žiadateľa</w:t>
      </w:r>
      <w:r w:rsidR="002E7A2D" w:rsidRPr="007B0948">
        <w:rPr>
          <w:rFonts w:ascii="Arial" w:hAnsi="Arial" w:cs="Arial"/>
          <w:color w:val="000000" w:themeColor="text1"/>
          <w:sz w:val="19"/>
          <w:szCs w:val="19"/>
        </w:rPr>
        <w:t xml:space="preserve"> </w:t>
      </w:r>
      <w:r w:rsidR="002E7A2D" w:rsidRPr="007B0948">
        <w:rPr>
          <w:rFonts w:ascii="Arial" w:hAnsi="Arial" w:cs="Arial"/>
          <w:sz w:val="19"/>
          <w:szCs w:val="19"/>
        </w:rPr>
        <w:t>o zabezpečení prekategorizovania cesty na cestu II. triedy.</w:t>
      </w:r>
    </w:p>
    <w:p w14:paraId="487354EC" w14:textId="5A36FCA7" w:rsidR="00E471F8" w:rsidRDefault="00AD6484" w:rsidP="00354A5D">
      <w:pPr>
        <w:spacing w:before="120" w:after="120" w:line="288" w:lineRule="auto"/>
        <w:ind w:left="720"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005D6991" w:rsidRPr="003C6DE1">
        <w:rPr>
          <w:rFonts w:ascii="Arial" w:hAnsi="Arial" w:cs="Arial"/>
          <w:b/>
          <w:color w:val="000000" w:themeColor="text1"/>
          <w:sz w:val="19"/>
          <w:szCs w:val="19"/>
        </w:rPr>
        <w:t xml:space="preserve">súlad projektu s hlavnými </w:t>
      </w:r>
      <w:r w:rsidR="00F43B3A" w:rsidRPr="003C6DE1">
        <w:rPr>
          <w:rFonts w:ascii="Arial" w:hAnsi="Arial" w:cs="Arial"/>
          <w:b/>
          <w:color w:val="000000" w:themeColor="text1"/>
          <w:sz w:val="19"/>
          <w:szCs w:val="19"/>
        </w:rPr>
        <w:t xml:space="preserve">zásadami </w:t>
      </w:r>
      <w:r w:rsidR="005D6991" w:rsidRPr="003C6DE1">
        <w:rPr>
          <w:rFonts w:ascii="Arial" w:hAnsi="Arial" w:cs="Arial"/>
          <w:b/>
          <w:color w:val="000000" w:themeColor="text1"/>
          <w:sz w:val="19"/>
          <w:szCs w:val="19"/>
        </w:rPr>
        <w:t>výber</w:t>
      </w:r>
      <w:r w:rsidR="00F43B3A" w:rsidRPr="003C6DE1">
        <w:rPr>
          <w:rFonts w:ascii="Arial" w:hAnsi="Arial" w:cs="Arial"/>
          <w:b/>
          <w:color w:val="000000" w:themeColor="text1"/>
          <w:sz w:val="19"/>
          <w:szCs w:val="19"/>
        </w:rPr>
        <w:t>u</w:t>
      </w:r>
      <w:r w:rsidR="005D6991" w:rsidRPr="003C6DE1">
        <w:rPr>
          <w:rFonts w:ascii="Arial" w:hAnsi="Arial" w:cs="Arial"/>
          <w:b/>
          <w:color w:val="000000" w:themeColor="text1"/>
          <w:sz w:val="19"/>
          <w:szCs w:val="19"/>
        </w:rPr>
        <w:t xml:space="preserve"> operácií</w:t>
      </w:r>
      <w:r w:rsidR="002A772B" w:rsidRPr="003C6DE1">
        <w:rPr>
          <w:rFonts w:ascii="Arial" w:hAnsi="Arial" w:cs="Arial"/>
          <w:b/>
          <w:color w:val="000000" w:themeColor="text1"/>
          <w:sz w:val="19"/>
          <w:szCs w:val="19"/>
        </w:rPr>
        <w:t xml:space="preserve"> </w:t>
      </w:r>
      <w:r w:rsidR="005970AD">
        <w:rPr>
          <w:rFonts w:ascii="Arial" w:hAnsi="Arial" w:cs="Arial"/>
          <w:b/>
          <w:color w:val="000000" w:themeColor="text1"/>
          <w:sz w:val="19"/>
          <w:szCs w:val="19"/>
        </w:rPr>
        <w:t> pre ŠC 1.1</w:t>
      </w:r>
    </w:p>
    <w:p w14:paraId="0B8DB403" w14:textId="092523B8" w:rsidR="00983852" w:rsidRPr="003B2782" w:rsidRDefault="00983852" w:rsidP="00954E58">
      <w:pPr>
        <w:spacing w:before="120" w:after="120" w:line="288" w:lineRule="auto"/>
        <w:ind w:left="709" w:hanging="18"/>
        <w:jc w:val="both"/>
        <w:rPr>
          <w:rFonts w:ascii="Arial" w:hAnsi="Arial" w:cs="Arial"/>
          <w:b/>
          <w:color w:val="000000" w:themeColor="text1"/>
          <w:sz w:val="19"/>
          <w:szCs w:val="19"/>
        </w:rPr>
      </w:pPr>
      <w:r w:rsidRPr="001B5E88">
        <w:rPr>
          <w:rFonts w:ascii="Arial" w:hAnsi="Arial" w:cs="Arial"/>
          <w:color w:val="000000" w:themeColor="text1"/>
          <w:sz w:val="19"/>
          <w:szCs w:val="19"/>
        </w:rPr>
        <w:t xml:space="preserve">Hodnotí sa (áno/nie), či je </w:t>
      </w:r>
      <w:r w:rsidR="00BF3DBD" w:rsidRPr="001B5E88">
        <w:rPr>
          <w:rFonts w:ascii="Arial" w:hAnsi="Arial" w:cs="Arial"/>
          <w:color w:val="000000" w:themeColor="text1"/>
          <w:sz w:val="19"/>
          <w:szCs w:val="19"/>
        </w:rPr>
        <w:t xml:space="preserve">ŽoNFP v súlade s nižšie uvedenými zásadami výberu operácií. ŽoNFP musí byť v súlade </w:t>
      </w:r>
      <w:r w:rsidR="00BF3DBD" w:rsidRPr="00080293">
        <w:rPr>
          <w:rFonts w:ascii="Arial" w:hAnsi="Arial" w:cs="Arial"/>
          <w:color w:val="000000" w:themeColor="text1"/>
          <w:sz w:val="19"/>
          <w:szCs w:val="19"/>
        </w:rPr>
        <w:t>s</w:t>
      </w:r>
      <w:r w:rsidR="00153DFB" w:rsidRPr="00080293">
        <w:rPr>
          <w:rFonts w:ascii="Arial" w:hAnsi="Arial" w:cs="Arial"/>
          <w:color w:val="000000" w:themeColor="text1"/>
          <w:sz w:val="19"/>
          <w:szCs w:val="19"/>
        </w:rPr>
        <w:t>o</w:t>
      </w:r>
      <w:r w:rsidR="00BF3DBD" w:rsidRPr="00080293">
        <w:rPr>
          <w:rFonts w:ascii="Arial" w:hAnsi="Arial" w:cs="Arial"/>
          <w:color w:val="000000" w:themeColor="text1"/>
          <w:sz w:val="19"/>
          <w:szCs w:val="19"/>
        </w:rPr>
        <w:t xml:space="preserve"> zásad</w:t>
      </w:r>
      <w:r w:rsidR="00153DFB" w:rsidRPr="00080293">
        <w:rPr>
          <w:rFonts w:ascii="Arial" w:hAnsi="Arial" w:cs="Arial"/>
          <w:color w:val="000000" w:themeColor="text1"/>
          <w:sz w:val="19"/>
          <w:szCs w:val="19"/>
        </w:rPr>
        <w:t>ami</w:t>
      </w:r>
      <w:r w:rsidR="00BF3DBD" w:rsidRPr="00080293">
        <w:rPr>
          <w:rFonts w:ascii="Arial" w:hAnsi="Arial" w:cs="Arial"/>
          <w:color w:val="000000" w:themeColor="text1"/>
          <w:sz w:val="19"/>
          <w:szCs w:val="19"/>
        </w:rPr>
        <w:t xml:space="preserve"> výberu operácií, ktor</w:t>
      </w:r>
      <w:r w:rsidR="00153DFB" w:rsidRPr="00080293">
        <w:rPr>
          <w:rFonts w:ascii="Arial" w:hAnsi="Arial" w:cs="Arial"/>
          <w:color w:val="000000" w:themeColor="text1"/>
          <w:sz w:val="19"/>
          <w:szCs w:val="19"/>
        </w:rPr>
        <w:t>é</w:t>
      </w:r>
      <w:r w:rsidR="00BF3DBD" w:rsidRPr="00080293">
        <w:rPr>
          <w:rFonts w:ascii="Arial" w:hAnsi="Arial" w:cs="Arial"/>
          <w:color w:val="000000" w:themeColor="text1"/>
          <w:sz w:val="19"/>
          <w:szCs w:val="19"/>
        </w:rPr>
        <w:t xml:space="preserve"> </w:t>
      </w:r>
      <w:r w:rsidR="00153DFB" w:rsidRPr="00080293">
        <w:rPr>
          <w:rFonts w:ascii="Arial" w:hAnsi="Arial" w:cs="Arial"/>
          <w:color w:val="000000" w:themeColor="text1"/>
          <w:sz w:val="19"/>
          <w:szCs w:val="19"/>
        </w:rPr>
        <w:t>sú</w:t>
      </w:r>
      <w:r w:rsidR="00BF3DBD" w:rsidRPr="00080293">
        <w:rPr>
          <w:rFonts w:ascii="Arial" w:hAnsi="Arial" w:cs="Arial"/>
          <w:color w:val="000000" w:themeColor="text1"/>
          <w:sz w:val="19"/>
          <w:szCs w:val="19"/>
        </w:rPr>
        <w:t xml:space="preserve"> relevantn</w:t>
      </w:r>
      <w:r w:rsidR="00153DFB" w:rsidRPr="00080293">
        <w:rPr>
          <w:rFonts w:ascii="Arial" w:hAnsi="Arial" w:cs="Arial"/>
          <w:color w:val="000000" w:themeColor="text1"/>
          <w:sz w:val="19"/>
          <w:szCs w:val="19"/>
        </w:rPr>
        <w:t>é</w:t>
      </w:r>
      <w:r w:rsidR="00BF3DBD" w:rsidRPr="00080293">
        <w:rPr>
          <w:rFonts w:ascii="Arial" w:hAnsi="Arial" w:cs="Arial"/>
          <w:color w:val="000000" w:themeColor="text1"/>
          <w:sz w:val="19"/>
          <w:szCs w:val="19"/>
        </w:rPr>
        <w:t xml:space="preserve"> pre projekt</w:t>
      </w:r>
      <w:r w:rsidR="00153DFB" w:rsidRPr="00080293">
        <w:rPr>
          <w:rFonts w:ascii="Arial" w:hAnsi="Arial" w:cs="Arial"/>
          <w:color w:val="000000" w:themeColor="text1"/>
          <w:sz w:val="19"/>
          <w:szCs w:val="19"/>
        </w:rPr>
        <w:t>, a to primerane a v kontexte podmienok výzvy</w:t>
      </w:r>
      <w:r w:rsidR="00F35E5F" w:rsidRPr="00080293">
        <w:rPr>
          <w:rFonts w:ascii="Arial" w:hAnsi="Arial" w:cs="Arial"/>
          <w:color w:val="000000" w:themeColor="text1"/>
          <w:sz w:val="19"/>
          <w:szCs w:val="19"/>
        </w:rPr>
        <w:t>:</w:t>
      </w:r>
    </w:p>
    <w:p w14:paraId="5D355F8C" w14:textId="77777777" w:rsidR="00E471F8" w:rsidRPr="000A334A" w:rsidRDefault="00BF3DBD" w:rsidP="000A334A">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0A334A">
        <w:rPr>
          <w:rFonts w:ascii="Arial" w:hAnsi="Arial" w:cs="Arial"/>
          <w:color w:val="000000" w:themeColor="text1"/>
          <w:sz w:val="19"/>
          <w:szCs w:val="19"/>
          <w:lang w:val="sk-SK"/>
        </w:rPr>
        <w:t xml:space="preserve">projekt je </w:t>
      </w:r>
      <w:r w:rsidR="00E471F8" w:rsidRPr="000A334A">
        <w:rPr>
          <w:rFonts w:ascii="Arial" w:hAnsi="Arial" w:cs="Arial"/>
          <w:color w:val="000000" w:themeColor="text1"/>
          <w:sz w:val="19"/>
          <w:szCs w:val="19"/>
          <w:lang w:val="sk-SK"/>
        </w:rPr>
        <w:t>súčasťou zásobníka projektov Strategického plánu rozvoja a údržby ciest na úrovni regiónov,</w:t>
      </w:r>
    </w:p>
    <w:p w14:paraId="639F6243"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t>projekt je v súlade s princípmi Plánu jednotného európskeho dopravného priestoru,</w:t>
      </w:r>
    </w:p>
    <w:p w14:paraId="74898D76"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t>projekt sa napája na sieť TEN-T v zmysle definície uvedenej v Metodike multikriteriálneho hodnotenia investičných projektov pre IROP/RIÚS, v prípade ciest III. triedy musí byť prepojenie zabezpečené priamym napojením na TEN-T,</w:t>
      </w:r>
    </w:p>
    <w:p w14:paraId="425EF6D6" w14:textId="77777777" w:rsidR="00E471F8" w:rsidRPr="000A334A" w:rsidRDefault="00E471F8" w:rsidP="000A334A">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0A334A">
        <w:rPr>
          <w:rFonts w:ascii="Arial" w:hAnsi="Arial" w:cs="Arial"/>
          <w:color w:val="000000" w:themeColor="text1"/>
          <w:sz w:val="19"/>
          <w:szCs w:val="19"/>
          <w:lang w:val="sk-SK"/>
        </w:rPr>
        <w:t>projekt je v súlade so strategickými dokumentmi pre oblasť dopravnej infraštruktúry na národnej úrovni - Strategický plán rozvoja dopravnej infraštruktúry SR do roku 2020 a Stratégie rozvoja verejnej osobnej a nemotorovej dopravy do roku 2020,</w:t>
      </w:r>
    </w:p>
    <w:p w14:paraId="50304B9B"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t>projekt prispieva k zvýšeniu bezpečnosti, redukcii fatálnych nehôd a napĺňaniu cieľov Bielej knihy,</w:t>
      </w:r>
    </w:p>
    <w:p w14:paraId="67D1474F"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lastRenderedPageBreak/>
        <w:t>projekt znižuje prevádzkové náklady na opravu a údržbu komunikácií,</w:t>
      </w:r>
    </w:p>
    <w:p w14:paraId="62A97EE9"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t>projekt obsahuje prvky pre elimináciu negatívnych vplyvov dopravy na životné prostredie,</w:t>
      </w:r>
    </w:p>
    <w:p w14:paraId="58287D4C" w14:textId="18FD737C" w:rsidR="00AE3D00" w:rsidRDefault="00E471F8">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0A334A">
        <w:rPr>
          <w:rFonts w:ascii="Arial" w:hAnsi="Arial" w:cs="Arial"/>
          <w:color w:val="000000" w:themeColor="text1"/>
          <w:sz w:val="19"/>
          <w:szCs w:val="19"/>
          <w:lang w:val="sk-SK"/>
        </w:rPr>
        <w:t xml:space="preserve">pri nových úsekoch ciest II. a III. triedy má projekt vypracovanú štúdiu uskutočniteľnosti, v prípade rekonštrukcií ciest II. </w:t>
      </w:r>
      <w:r w:rsidRPr="00153DFB">
        <w:rPr>
          <w:rFonts w:ascii="Arial" w:hAnsi="Arial" w:cs="Arial"/>
          <w:color w:val="000000" w:themeColor="text1"/>
          <w:sz w:val="19"/>
          <w:szCs w:val="19"/>
          <w:lang w:val="sk-SK"/>
        </w:rPr>
        <w:t>a</w:t>
      </w:r>
      <w:r w:rsidR="00B87ED6" w:rsidRPr="00153DFB">
        <w:rPr>
          <w:rFonts w:ascii="Arial" w:hAnsi="Arial" w:cs="Arial"/>
          <w:color w:val="000000" w:themeColor="text1"/>
          <w:sz w:val="19"/>
          <w:szCs w:val="19"/>
          <w:lang w:val="sk-SK"/>
        </w:rPr>
        <w:t xml:space="preserve"> III. </w:t>
      </w:r>
      <w:r w:rsidRPr="00153DFB">
        <w:rPr>
          <w:rFonts w:ascii="Arial" w:hAnsi="Arial" w:cs="Arial"/>
          <w:color w:val="000000" w:themeColor="text1"/>
          <w:sz w:val="19"/>
          <w:szCs w:val="19"/>
          <w:lang w:val="sk-SK"/>
        </w:rPr>
        <w:t>triedy</w:t>
      </w:r>
      <w:r w:rsidRPr="000A334A">
        <w:rPr>
          <w:rFonts w:ascii="Arial" w:hAnsi="Arial" w:cs="Arial"/>
          <w:color w:val="000000" w:themeColor="text1"/>
          <w:sz w:val="19"/>
          <w:szCs w:val="19"/>
          <w:lang w:val="sk-SK"/>
        </w:rPr>
        <w:t xml:space="preserve"> bol vykonaný bezpečnostný audit alebo inšpekcia</w:t>
      </w:r>
      <w:r w:rsidRPr="007B0948">
        <w:rPr>
          <w:rFonts w:ascii="Arial" w:hAnsi="Arial" w:cs="Arial"/>
          <w:color w:val="000000" w:themeColor="text1"/>
          <w:sz w:val="19"/>
          <w:szCs w:val="19"/>
          <w:lang w:val="sk-SK"/>
        </w:rPr>
        <w:t>,</w:t>
      </w:r>
      <w:r w:rsidR="001B65CC" w:rsidRPr="007B0948">
        <w:rPr>
          <w:rFonts w:ascii="Arial" w:hAnsi="Arial" w:cs="Arial"/>
          <w:color w:val="000000" w:themeColor="text1"/>
          <w:sz w:val="19"/>
          <w:szCs w:val="19"/>
          <w:lang w:val="sk-SK"/>
        </w:rPr>
        <w:t xml:space="preserve"> </w:t>
      </w:r>
      <w:r w:rsidRPr="007B0948">
        <w:rPr>
          <w:rFonts w:ascii="Arial" w:hAnsi="Arial" w:cs="Arial"/>
          <w:color w:val="000000" w:themeColor="text1"/>
          <w:sz w:val="19"/>
          <w:szCs w:val="19"/>
          <w:lang w:val="sk-SK"/>
        </w:rPr>
        <w:t>projekt prispieva k zvýšeniu  kvality verejnej osobnej dopravy</w:t>
      </w:r>
      <w:r w:rsidR="00AE3D00">
        <w:rPr>
          <w:rFonts w:ascii="Arial" w:hAnsi="Arial" w:cs="Arial"/>
          <w:color w:val="000000" w:themeColor="text1"/>
          <w:sz w:val="19"/>
          <w:szCs w:val="19"/>
          <w:lang w:val="sk-SK"/>
        </w:rPr>
        <w:t>,</w:t>
      </w:r>
    </w:p>
    <w:p w14:paraId="7A4A8873" w14:textId="3D8F31B7" w:rsidR="00E471F8" w:rsidRPr="003B2782" w:rsidRDefault="00E471F8">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0A334A">
        <w:rPr>
          <w:rFonts w:ascii="Arial" w:hAnsi="Arial" w:cs="Arial"/>
          <w:color w:val="000000" w:themeColor="text1"/>
          <w:sz w:val="19"/>
          <w:szCs w:val="19"/>
          <w:lang w:val="sk-SK"/>
        </w:rPr>
        <w:t>projekt prispieva k zvýšeniu bezpečnosti zraniteľných účastníkov prepravy</w:t>
      </w:r>
      <w:r w:rsidR="00AE3D00">
        <w:rPr>
          <w:rFonts w:ascii="Arial" w:hAnsi="Arial" w:cs="Arial"/>
          <w:color w:val="000000" w:themeColor="text1"/>
          <w:sz w:val="19"/>
          <w:szCs w:val="19"/>
          <w:lang w:val="sk-SK"/>
        </w:rPr>
        <w:t>.</w:t>
      </w:r>
    </w:p>
    <w:p w14:paraId="1BF05390" w14:textId="77777777" w:rsidR="00153DFB" w:rsidRDefault="00153DFB" w:rsidP="002F5DF2">
      <w:pPr>
        <w:spacing w:before="120" w:after="120" w:line="288" w:lineRule="auto"/>
        <w:jc w:val="both"/>
        <w:rPr>
          <w:rFonts w:ascii="Arial" w:hAnsi="Arial" w:cs="Arial"/>
          <w:i/>
          <w:color w:val="000000" w:themeColor="text1"/>
          <w:sz w:val="19"/>
          <w:szCs w:val="19"/>
        </w:rPr>
      </w:pPr>
      <w:r>
        <w:rPr>
          <w:rFonts w:ascii="Arial" w:hAnsi="Arial" w:cs="Arial"/>
          <w:color w:val="000000" w:themeColor="text1"/>
          <w:sz w:val="19"/>
          <w:szCs w:val="19"/>
        </w:rPr>
        <w:t xml:space="preserve">Zásada výberu operácií </w:t>
      </w:r>
      <w:r w:rsidRPr="004F0E60">
        <w:rPr>
          <w:rFonts w:ascii="Arial" w:hAnsi="Arial" w:cs="Arial"/>
          <w:i/>
          <w:color w:val="000000" w:themeColor="text1"/>
          <w:sz w:val="19"/>
          <w:szCs w:val="19"/>
        </w:rPr>
        <w:t>„</w:t>
      </w:r>
      <w:r w:rsidRPr="004F0E60">
        <w:rPr>
          <w:rFonts w:ascii="Arial" w:hAnsi="Arial" w:cs="Arial"/>
          <w:i/>
          <w:color w:val="000000" w:themeColor="text1"/>
          <w:sz w:val="19"/>
          <w:szCs w:val="19"/>
        </w:rPr>
        <w:tab/>
        <w:t>projekt je súčasťou zásobníka projektov Strategického plánu rozvoja a údržby ciest na úrovni regiónov</w:t>
      </w:r>
      <w:r>
        <w:rPr>
          <w:rFonts w:ascii="Arial" w:hAnsi="Arial" w:cs="Arial"/>
          <w:i/>
          <w:color w:val="000000" w:themeColor="text1"/>
          <w:sz w:val="19"/>
          <w:szCs w:val="19"/>
        </w:rPr>
        <w:t xml:space="preserve"> (tiež „</w:t>
      </w:r>
      <w:r w:rsidRPr="00EB38EB">
        <w:rPr>
          <w:rFonts w:ascii="Arial" w:hAnsi="Arial" w:cs="Arial"/>
          <w:i/>
          <w:color w:val="000000" w:themeColor="text1"/>
          <w:sz w:val="19"/>
          <w:szCs w:val="19"/>
        </w:rPr>
        <w:t>Strategický plán rozvoja a údržby ciest II. a III. triedy</w:t>
      </w:r>
      <w:r>
        <w:rPr>
          <w:rFonts w:ascii="Arial" w:hAnsi="Arial" w:cs="Arial"/>
          <w:i/>
          <w:color w:val="000000" w:themeColor="text1"/>
          <w:sz w:val="19"/>
          <w:szCs w:val="19"/>
        </w:rPr>
        <w:t>)</w:t>
      </w:r>
      <w:r w:rsidRPr="004F0E60">
        <w:rPr>
          <w:rFonts w:ascii="Arial" w:hAnsi="Arial" w:cs="Arial"/>
          <w:i/>
          <w:color w:val="000000" w:themeColor="text1"/>
          <w:sz w:val="19"/>
          <w:szCs w:val="19"/>
        </w:rPr>
        <w:t>“</w:t>
      </w:r>
      <w:r>
        <w:rPr>
          <w:rFonts w:ascii="Arial" w:hAnsi="Arial" w:cs="Arial"/>
          <w:color w:val="000000" w:themeColor="text1"/>
          <w:sz w:val="19"/>
          <w:szCs w:val="19"/>
        </w:rPr>
        <w:t xml:space="preserve"> je zo strany hodnotiteľa vyhodnotená ako „áno“ aj v prípade, keď je projekt v súlade s jeho kap. </w:t>
      </w:r>
      <w:r w:rsidRPr="004F0E60">
        <w:rPr>
          <w:rFonts w:ascii="Arial" w:hAnsi="Arial" w:cs="Arial"/>
          <w:i/>
          <w:color w:val="000000" w:themeColor="text1"/>
          <w:sz w:val="19"/>
          <w:szCs w:val="19"/>
        </w:rPr>
        <w:t>5 Vízie a strategické ciele rozvoja cestnej dopravy</w:t>
      </w:r>
      <w:r>
        <w:rPr>
          <w:rFonts w:ascii="Arial" w:hAnsi="Arial" w:cs="Arial"/>
          <w:i/>
          <w:color w:val="000000" w:themeColor="text1"/>
          <w:sz w:val="19"/>
          <w:szCs w:val="19"/>
        </w:rPr>
        <w:t>.</w:t>
      </w:r>
    </w:p>
    <w:p w14:paraId="31CE55F8" w14:textId="6DC2700F" w:rsidR="007B10FC" w:rsidRPr="002F5DF2" w:rsidRDefault="007B10FC" w:rsidP="002F5DF2">
      <w:pPr>
        <w:spacing w:before="120" w:after="120" w:line="288" w:lineRule="auto"/>
        <w:jc w:val="both"/>
        <w:rPr>
          <w:rFonts w:ascii="Arial" w:hAnsi="Arial" w:cs="Arial"/>
          <w:color w:val="000000" w:themeColor="text1"/>
          <w:sz w:val="19"/>
          <w:szCs w:val="19"/>
        </w:rPr>
      </w:pPr>
      <w:r w:rsidRPr="007B10FC">
        <w:rPr>
          <w:rFonts w:ascii="Arial" w:hAnsi="Arial" w:cs="Arial"/>
          <w:color w:val="000000" w:themeColor="text1"/>
          <w:sz w:val="19"/>
          <w:szCs w:val="19"/>
        </w:rPr>
        <w:t>Ho</w:t>
      </w:r>
      <w:r w:rsidR="007937BB">
        <w:rPr>
          <w:rFonts w:ascii="Arial" w:hAnsi="Arial" w:cs="Arial"/>
          <w:color w:val="000000" w:themeColor="text1"/>
          <w:sz w:val="19"/>
          <w:szCs w:val="19"/>
        </w:rPr>
        <w:t>dnotiteľ posúdi, či deklarovaný</w:t>
      </w:r>
      <w:r w:rsidRPr="007B10FC">
        <w:rPr>
          <w:rFonts w:ascii="Arial" w:hAnsi="Arial" w:cs="Arial"/>
          <w:color w:val="000000" w:themeColor="text1"/>
          <w:sz w:val="19"/>
          <w:szCs w:val="19"/>
        </w:rPr>
        <w:t xml:space="preserve"> príspevok vyplýva z realizácie konkrétnych aktivít projektu. </w:t>
      </w:r>
      <w:r w:rsidR="001B65CC">
        <w:rPr>
          <w:rFonts w:ascii="Arial" w:hAnsi="Arial" w:cs="Arial"/>
          <w:color w:val="000000" w:themeColor="text1"/>
          <w:sz w:val="19"/>
          <w:szCs w:val="19"/>
        </w:rPr>
        <w:t xml:space="preserve">V prípade, že na každú čiastkovú otázku bola priradená odpoveď (áno) hodnotiteľ zvolí výsledné hodnotenie (áno). V opačnom prípade (t.j. odpoveď na minimálne 1 čiastkovú otázku je (nie)) hodnotiteľ priradí výslednú odpoveď (nie). </w:t>
      </w:r>
      <w:r w:rsidR="00150DB5"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6838DD">
        <w:rPr>
          <w:rFonts w:ascii="Arial" w:hAnsi="Arial" w:cs="Arial"/>
          <w:color w:val="000000" w:themeColor="text1"/>
          <w:sz w:val="19"/>
          <w:szCs w:val="19"/>
        </w:rPr>
        <w:t>vylučujúceho</w:t>
      </w:r>
      <w:r w:rsidR="00150DB5" w:rsidRPr="003C6DE1">
        <w:rPr>
          <w:rFonts w:ascii="Arial" w:hAnsi="Arial" w:cs="Arial"/>
          <w:color w:val="000000" w:themeColor="text1"/>
          <w:sz w:val="19"/>
          <w:szCs w:val="19"/>
        </w:rPr>
        <w:t xml:space="preserve"> kritéria, a to tak v</w:t>
      </w:r>
      <w:r w:rsidR="00225D57" w:rsidRPr="003C6DE1">
        <w:rPr>
          <w:rFonts w:ascii="Arial" w:hAnsi="Arial" w:cs="Arial"/>
          <w:color w:val="000000" w:themeColor="text1"/>
          <w:sz w:val="19"/>
          <w:szCs w:val="19"/>
        </w:rPr>
        <w:t xml:space="preserve"> prípade kladného ako aj</w:t>
      </w:r>
      <w:r w:rsidR="00150DB5" w:rsidRPr="003C6DE1">
        <w:rPr>
          <w:rFonts w:ascii="Arial" w:hAnsi="Arial" w:cs="Arial"/>
          <w:color w:val="000000" w:themeColor="text1"/>
          <w:sz w:val="19"/>
          <w:szCs w:val="19"/>
        </w:rPr>
        <w:t xml:space="preserve"> negatívneho hodnotenia</w:t>
      </w:r>
      <w:r w:rsidR="005C4E18" w:rsidRPr="003C6DE1">
        <w:rPr>
          <w:rFonts w:ascii="Arial" w:hAnsi="Arial" w:cs="Arial"/>
          <w:color w:val="000000" w:themeColor="text1"/>
          <w:sz w:val="19"/>
          <w:szCs w:val="19"/>
        </w:rPr>
        <w:t>.</w:t>
      </w:r>
    </w:p>
    <w:tbl>
      <w:tblPr>
        <w:tblStyle w:val="TableGrid2"/>
        <w:tblW w:w="5000" w:type="pct"/>
        <w:tblLook w:val="04A0" w:firstRow="1" w:lastRow="0" w:firstColumn="1" w:lastColumn="0" w:noHBand="0" w:noVBand="1"/>
      </w:tblPr>
      <w:tblGrid>
        <w:gridCol w:w="554"/>
        <w:gridCol w:w="2549"/>
        <w:gridCol w:w="4521"/>
        <w:gridCol w:w="1359"/>
        <w:gridCol w:w="1431"/>
        <w:gridCol w:w="4712"/>
      </w:tblGrid>
      <w:tr w:rsidR="00E23A83" w:rsidRPr="003C6DE1" w14:paraId="3C12AB59" w14:textId="77777777" w:rsidTr="000A334A">
        <w:trPr>
          <w:trHeight w:val="388"/>
        </w:trPr>
        <w:tc>
          <w:tcPr>
            <w:tcW w:w="184" w:type="pct"/>
            <w:tcBorders>
              <w:bottom w:val="single" w:sz="4" w:space="0" w:color="auto"/>
            </w:tcBorders>
            <w:shd w:val="clear" w:color="auto" w:fill="DEEAF6" w:themeFill="accent1" w:themeFillTint="33"/>
            <w:vAlign w:val="center"/>
            <w:hideMark/>
          </w:tcPr>
          <w:p w14:paraId="53C4D160" w14:textId="77777777" w:rsidR="00E23A83" w:rsidRPr="003C6DE1" w:rsidRDefault="00E23A83" w:rsidP="0048542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5" w:type="pct"/>
            <w:tcBorders>
              <w:bottom w:val="single" w:sz="4" w:space="0" w:color="auto"/>
            </w:tcBorders>
            <w:shd w:val="clear" w:color="auto" w:fill="DEEAF6" w:themeFill="accent1" w:themeFillTint="33"/>
            <w:vAlign w:val="center"/>
            <w:hideMark/>
          </w:tcPr>
          <w:p w14:paraId="40A13840" w14:textId="77777777" w:rsidR="00E23A83" w:rsidRPr="003C6DE1" w:rsidRDefault="00E23A83" w:rsidP="0048542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tcBorders>
              <w:bottom w:val="single" w:sz="4" w:space="0" w:color="auto"/>
            </w:tcBorders>
            <w:shd w:val="clear" w:color="auto" w:fill="DEEAF6" w:themeFill="accent1" w:themeFillTint="33"/>
            <w:vAlign w:val="center"/>
            <w:hideMark/>
          </w:tcPr>
          <w:p w14:paraId="03F7CA11" w14:textId="77777777" w:rsidR="00E23A83" w:rsidRPr="003C6DE1" w:rsidRDefault="00E23A83" w:rsidP="0048542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tcBorders>
              <w:bottom w:val="single" w:sz="4" w:space="0" w:color="auto"/>
            </w:tcBorders>
            <w:shd w:val="clear" w:color="auto" w:fill="DEEAF6" w:themeFill="accent1" w:themeFillTint="33"/>
            <w:vAlign w:val="center"/>
            <w:hideMark/>
          </w:tcPr>
          <w:p w14:paraId="540FA758" w14:textId="77777777" w:rsidR="00E23A83" w:rsidRPr="003C6DE1" w:rsidRDefault="00E23A83" w:rsidP="00485420">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65" w:type="pct"/>
            <w:tcBorders>
              <w:bottom w:val="single" w:sz="4" w:space="0" w:color="auto"/>
            </w:tcBorders>
            <w:shd w:val="clear" w:color="auto" w:fill="DEEAF6" w:themeFill="accent1" w:themeFillTint="33"/>
            <w:vAlign w:val="center"/>
            <w:hideMark/>
          </w:tcPr>
          <w:p w14:paraId="7793CB82" w14:textId="77777777" w:rsidR="00E23A83" w:rsidRPr="003C6DE1" w:rsidRDefault="00E23A83" w:rsidP="00485420">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tcBorders>
              <w:bottom w:val="single" w:sz="4" w:space="0" w:color="auto"/>
            </w:tcBorders>
            <w:shd w:val="clear" w:color="auto" w:fill="DEEAF6" w:themeFill="accent1" w:themeFillTint="33"/>
            <w:vAlign w:val="center"/>
            <w:hideMark/>
          </w:tcPr>
          <w:p w14:paraId="7BF333AF" w14:textId="77777777" w:rsidR="00E23A83" w:rsidRPr="003C6DE1" w:rsidRDefault="00E23A83" w:rsidP="0048542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730BD6D2" w14:textId="77777777" w:rsidTr="000A334A">
        <w:trPr>
          <w:trHeight w:val="989"/>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14:paraId="33444907" w14:textId="77777777" w:rsidR="00A57D93" w:rsidRPr="003C6DE1" w:rsidRDefault="00A57D93" w:rsidP="00E23A8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1.2</w:t>
            </w:r>
          </w:p>
        </w:tc>
        <w:tc>
          <w:tcPr>
            <w:tcW w:w="845" w:type="pct"/>
            <w:vMerge w:val="restart"/>
            <w:tcBorders>
              <w:top w:val="single" w:sz="4" w:space="0" w:color="auto"/>
              <w:left w:val="single" w:sz="4" w:space="0" w:color="auto"/>
              <w:bottom w:val="single" w:sz="4" w:space="0" w:color="auto"/>
              <w:right w:val="single" w:sz="4" w:space="0" w:color="auto"/>
            </w:tcBorders>
            <w:vAlign w:val="center"/>
            <w:hideMark/>
          </w:tcPr>
          <w:p w14:paraId="5DB26742" w14:textId="77777777" w:rsidR="00A57D93" w:rsidRPr="003C6DE1" w:rsidRDefault="00A57D93" w:rsidP="00485420">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Súlad projektu s Regionálnou integrovanou územnou stratégiou</w:t>
            </w:r>
          </w:p>
        </w:tc>
        <w:tc>
          <w:tcPr>
            <w:tcW w:w="1496" w:type="pct"/>
            <w:vMerge w:val="restart"/>
            <w:tcBorders>
              <w:top w:val="single" w:sz="4" w:space="0" w:color="auto"/>
              <w:left w:val="single" w:sz="4" w:space="0" w:color="auto"/>
              <w:bottom w:val="single" w:sz="4" w:space="0" w:color="auto"/>
              <w:right w:val="single" w:sz="4" w:space="0" w:color="auto"/>
            </w:tcBorders>
            <w:vAlign w:val="center"/>
            <w:hideMark/>
          </w:tcPr>
          <w:p w14:paraId="20304763" w14:textId="77777777" w:rsidR="00A57D93" w:rsidRPr="003C6DE1" w:rsidRDefault="00A57D93" w:rsidP="00BE7612">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Posudzuje sa súlad projektu s vypracovanou </w:t>
            </w:r>
            <w:r w:rsidRPr="003C6DE1">
              <w:rPr>
                <w:rFonts w:ascii="Arial" w:eastAsia="Helvetica" w:hAnsi="Arial" w:cs="Arial"/>
                <w:color w:val="000000" w:themeColor="text1"/>
                <w:sz w:val="19"/>
                <w:szCs w:val="19"/>
              </w:rPr>
              <w:t>Regionálnou integrovanou územnou stratégiou/Integrovanou územnou stratégiou UMR.</w:t>
            </w:r>
          </w:p>
        </w:tc>
        <w:tc>
          <w:tcPr>
            <w:tcW w:w="451" w:type="pct"/>
            <w:vMerge w:val="restart"/>
            <w:tcBorders>
              <w:top w:val="single" w:sz="4" w:space="0" w:color="auto"/>
              <w:left w:val="single" w:sz="4" w:space="0" w:color="auto"/>
              <w:bottom w:val="single" w:sz="4" w:space="0" w:color="auto"/>
              <w:right w:val="single" w:sz="4" w:space="0" w:color="auto"/>
            </w:tcBorders>
            <w:vAlign w:val="center"/>
            <w:hideMark/>
          </w:tcPr>
          <w:p w14:paraId="772F76D4" w14:textId="77777777" w:rsidR="00A57D93" w:rsidRPr="003C6DE1" w:rsidRDefault="00A57D93" w:rsidP="00485420">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hideMark/>
          </w:tcPr>
          <w:p w14:paraId="72EEA95C" w14:textId="77777777" w:rsidR="00A57D93" w:rsidRPr="003C6DE1" w:rsidRDefault="00A57D93" w:rsidP="00485420">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559" w:type="pct"/>
            <w:tcBorders>
              <w:top w:val="single" w:sz="4" w:space="0" w:color="auto"/>
              <w:left w:val="single" w:sz="4" w:space="0" w:color="auto"/>
              <w:bottom w:val="single" w:sz="4" w:space="0" w:color="auto"/>
              <w:right w:val="single" w:sz="4" w:space="0" w:color="auto"/>
            </w:tcBorders>
            <w:vAlign w:val="center"/>
            <w:hideMark/>
          </w:tcPr>
          <w:p w14:paraId="48E4227C"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je v súlade s Regionálnou integrovanou územnou stratégiou/Integrovanou územnou stratégiou UMR.</w:t>
            </w:r>
          </w:p>
        </w:tc>
      </w:tr>
      <w:tr w:rsidR="00A57D93" w:rsidRPr="003C6DE1" w14:paraId="42C958B9" w14:textId="77777777" w:rsidTr="000A334A">
        <w:trPr>
          <w:trHeight w:val="787"/>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283D2615" w14:textId="77777777" w:rsidR="00A57D93" w:rsidRPr="003C6DE1" w:rsidRDefault="00A57D93" w:rsidP="00485420">
            <w:pPr>
              <w:spacing w:line="288" w:lineRule="auto"/>
              <w:jc w:val="center"/>
              <w:rPr>
                <w:rFonts w:ascii="Arial" w:hAnsi="Arial" w:cs="Arial"/>
                <w:color w:val="000000" w:themeColor="text1"/>
                <w:sz w:val="19"/>
                <w:szCs w:val="19"/>
              </w:rPr>
            </w:pPr>
          </w:p>
        </w:tc>
        <w:tc>
          <w:tcPr>
            <w:tcW w:w="845" w:type="pct"/>
            <w:vMerge/>
            <w:tcBorders>
              <w:top w:val="single" w:sz="4" w:space="0" w:color="auto"/>
              <w:left w:val="single" w:sz="4" w:space="0" w:color="auto"/>
              <w:bottom w:val="single" w:sz="4" w:space="0" w:color="auto"/>
              <w:right w:val="single" w:sz="4" w:space="0" w:color="auto"/>
            </w:tcBorders>
            <w:vAlign w:val="center"/>
            <w:hideMark/>
          </w:tcPr>
          <w:p w14:paraId="4CEACDC4" w14:textId="77777777" w:rsidR="00A57D93" w:rsidRPr="003C6DE1" w:rsidRDefault="00A57D93" w:rsidP="00485420">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66E4C5BF" w14:textId="77777777" w:rsidR="00A57D93" w:rsidRPr="003C6DE1" w:rsidRDefault="00A57D93" w:rsidP="00485420">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71831FA7" w14:textId="77777777" w:rsidR="00A57D93" w:rsidRPr="003C6DE1" w:rsidRDefault="00A57D93" w:rsidP="00485420">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4E623FC1" w14:textId="77777777" w:rsidR="00A57D93" w:rsidRPr="003C6DE1" w:rsidRDefault="00A57D93" w:rsidP="00485420">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59" w:type="pct"/>
            <w:tcBorders>
              <w:top w:val="single" w:sz="4" w:space="0" w:color="auto"/>
              <w:left w:val="single" w:sz="4" w:space="0" w:color="auto"/>
              <w:bottom w:val="single" w:sz="4" w:space="0" w:color="auto"/>
              <w:right w:val="single" w:sz="4" w:space="0" w:color="auto"/>
            </w:tcBorders>
            <w:vAlign w:val="center"/>
          </w:tcPr>
          <w:p w14:paraId="2A34B325"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nie je v súlade s Regionálnou integrovanou územnou stratégiou/Integrovanou územnou stratégiou UMR.</w:t>
            </w:r>
          </w:p>
        </w:tc>
      </w:tr>
    </w:tbl>
    <w:p w14:paraId="415D9995" w14:textId="77777777"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 príloha Opis projektu.</w:t>
      </w:r>
    </w:p>
    <w:p w14:paraId="3ED9C3F1" w14:textId="77777777" w:rsidR="00BE41F0" w:rsidRPr="00BE41F0" w:rsidRDefault="00BE41F0" w:rsidP="00354A5D">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5C5B1A2B" w14:textId="17EF6F57" w:rsidR="002A7F23" w:rsidRPr="00112473" w:rsidRDefault="00A15DD6" w:rsidP="00C90FBC">
      <w:pPr>
        <w:tabs>
          <w:tab w:val="left" w:pos="1620"/>
        </w:tabs>
        <w:spacing w:before="120" w:after="120" w:line="288" w:lineRule="auto"/>
        <w:jc w:val="both"/>
        <w:rPr>
          <w:rFonts w:ascii="Arial" w:hAnsi="Arial" w:cs="Arial"/>
          <w:color w:val="000000" w:themeColor="text1"/>
          <w:sz w:val="10"/>
          <w:szCs w:val="10"/>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2"/>
        <w:tblW w:w="5000" w:type="pct"/>
        <w:tblLook w:val="04A0" w:firstRow="1" w:lastRow="0" w:firstColumn="1" w:lastColumn="0" w:noHBand="0" w:noVBand="1"/>
      </w:tblPr>
      <w:tblGrid>
        <w:gridCol w:w="554"/>
        <w:gridCol w:w="2549"/>
        <w:gridCol w:w="4521"/>
        <w:gridCol w:w="1359"/>
        <w:gridCol w:w="1431"/>
        <w:gridCol w:w="4712"/>
      </w:tblGrid>
      <w:tr w:rsidR="00D96064" w:rsidRPr="003C6DE1" w14:paraId="52537A27" w14:textId="77777777" w:rsidTr="008956BB">
        <w:trPr>
          <w:trHeight w:val="388"/>
        </w:trPr>
        <w:tc>
          <w:tcPr>
            <w:tcW w:w="184" w:type="pct"/>
            <w:shd w:val="clear" w:color="auto" w:fill="DEEAF6" w:themeFill="accent1" w:themeFillTint="33"/>
            <w:vAlign w:val="center"/>
            <w:hideMark/>
          </w:tcPr>
          <w:p w14:paraId="2E07DD15"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5" w:type="pct"/>
            <w:shd w:val="clear" w:color="auto" w:fill="DEEAF6" w:themeFill="accent1" w:themeFillTint="33"/>
            <w:vAlign w:val="center"/>
            <w:hideMark/>
          </w:tcPr>
          <w:p w14:paraId="7EB932F6"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21E4FA62"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6866548C" w14:textId="77777777" w:rsidR="00D96064" w:rsidRPr="003C6DE1" w:rsidRDefault="00D96064"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38C65B9F" w14:textId="77777777" w:rsidR="00D96064" w:rsidRPr="003C6DE1" w:rsidRDefault="00D96064"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2CB5B7A8" w14:textId="77777777" w:rsidR="00D96064" w:rsidRPr="003C6DE1" w:rsidRDefault="00D96064" w:rsidP="008956BB">
            <w:pPr>
              <w:keepNext/>
              <w:keepLines/>
              <w:widowControl w:val="0"/>
              <w:ind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778BA918" w14:textId="77777777" w:rsidTr="002A7F23">
        <w:trPr>
          <w:trHeight w:val="807"/>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14:paraId="67820701" w14:textId="77777777" w:rsidR="00A57D93" w:rsidRPr="003C6DE1" w:rsidRDefault="00A57D93" w:rsidP="004E163F">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1.3</w:t>
            </w:r>
          </w:p>
        </w:tc>
        <w:tc>
          <w:tcPr>
            <w:tcW w:w="845" w:type="pct"/>
            <w:vMerge w:val="restart"/>
            <w:tcBorders>
              <w:top w:val="single" w:sz="4" w:space="0" w:color="auto"/>
              <w:left w:val="single" w:sz="4" w:space="0" w:color="auto"/>
              <w:bottom w:val="single" w:sz="4" w:space="0" w:color="auto"/>
              <w:right w:val="single" w:sz="4" w:space="0" w:color="auto"/>
            </w:tcBorders>
            <w:vAlign w:val="center"/>
            <w:hideMark/>
          </w:tcPr>
          <w:p w14:paraId="02538D3B" w14:textId="77777777" w:rsidR="00A57D93" w:rsidRPr="003C6DE1" w:rsidRDefault="00A57D93" w:rsidP="00D96064">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Súlad projektu s Plánom udržateľnej mobility</w:t>
            </w:r>
          </w:p>
        </w:tc>
        <w:tc>
          <w:tcPr>
            <w:tcW w:w="1496" w:type="pct"/>
            <w:vMerge w:val="restart"/>
            <w:tcBorders>
              <w:top w:val="single" w:sz="4" w:space="0" w:color="auto"/>
              <w:left w:val="single" w:sz="4" w:space="0" w:color="auto"/>
              <w:bottom w:val="single" w:sz="4" w:space="0" w:color="auto"/>
              <w:right w:val="single" w:sz="4" w:space="0" w:color="auto"/>
            </w:tcBorders>
            <w:vAlign w:val="center"/>
          </w:tcPr>
          <w:p w14:paraId="5A5DB812" w14:textId="77777777" w:rsidR="00A57D93" w:rsidRPr="003C6DE1" w:rsidRDefault="00A57D93" w:rsidP="009F2D40">
            <w:pPr>
              <w:jc w:val="both"/>
              <w:rPr>
                <w:rFonts w:ascii="Arial" w:eastAsia="Helvetica" w:hAnsi="Arial" w:cs="Arial"/>
                <w:color w:val="000000" w:themeColor="text1"/>
                <w:sz w:val="19"/>
                <w:szCs w:val="19"/>
              </w:rPr>
            </w:pPr>
            <w:r w:rsidRPr="003C6DE1">
              <w:rPr>
                <w:rFonts w:ascii="Arial" w:hAnsi="Arial" w:cs="Arial"/>
                <w:color w:val="000000" w:themeColor="text1"/>
                <w:sz w:val="19"/>
                <w:szCs w:val="19"/>
              </w:rPr>
              <w:t xml:space="preserve">Posudzuje sa súlad s vypracovaným </w:t>
            </w:r>
            <w:r w:rsidRPr="003C6DE1">
              <w:rPr>
                <w:rFonts w:ascii="Arial" w:eastAsia="Helvetica" w:hAnsi="Arial" w:cs="Arial"/>
                <w:color w:val="000000" w:themeColor="text1"/>
                <w:sz w:val="19"/>
                <w:szCs w:val="19"/>
              </w:rPr>
              <w:t>Plánom udržateľnej mobility.</w:t>
            </w:r>
          </w:p>
          <w:p w14:paraId="586B67C0" w14:textId="77777777" w:rsidR="00A57D93" w:rsidRPr="003C6DE1" w:rsidRDefault="00A57D93" w:rsidP="009F2D40">
            <w:pPr>
              <w:jc w:val="both"/>
              <w:rPr>
                <w:rFonts w:ascii="Arial" w:eastAsia="Helvetica" w:hAnsi="Arial" w:cs="Arial"/>
                <w:color w:val="000000" w:themeColor="text1"/>
                <w:sz w:val="19"/>
                <w:szCs w:val="19"/>
              </w:rPr>
            </w:pPr>
          </w:p>
          <w:p w14:paraId="2B782018" w14:textId="77777777" w:rsidR="00A57D93" w:rsidRPr="003C6DE1" w:rsidRDefault="00A57D93" w:rsidP="009F2D40">
            <w:pPr>
              <w:jc w:val="both"/>
              <w:rPr>
                <w:rFonts w:ascii="Arial" w:hAnsi="Arial" w:cs="Arial"/>
                <w:i/>
                <w:color w:val="000000" w:themeColor="text1"/>
                <w:sz w:val="19"/>
                <w:szCs w:val="19"/>
              </w:rPr>
            </w:pPr>
            <w:r w:rsidRPr="003C6DE1">
              <w:rPr>
                <w:rFonts w:ascii="Arial" w:hAnsi="Arial" w:cs="Arial"/>
                <w:i/>
                <w:color w:val="000000" w:themeColor="text1"/>
                <w:sz w:val="19"/>
                <w:szCs w:val="19"/>
              </w:rPr>
              <w:t>Pozn.:</w:t>
            </w:r>
          </w:p>
          <w:p w14:paraId="3A740F69" w14:textId="77777777" w:rsidR="00A57D93" w:rsidRPr="003C6DE1" w:rsidRDefault="00A57D93" w:rsidP="009F2D40">
            <w:pPr>
              <w:spacing w:line="288" w:lineRule="auto"/>
              <w:jc w:val="both"/>
              <w:rPr>
                <w:rFonts w:ascii="Arial" w:hAnsi="Arial" w:cs="Arial"/>
                <w:color w:val="000000" w:themeColor="text1"/>
                <w:sz w:val="19"/>
                <w:szCs w:val="19"/>
              </w:rPr>
            </w:pPr>
            <w:r w:rsidRPr="003C6DE1">
              <w:rPr>
                <w:rFonts w:ascii="Arial" w:hAnsi="Arial" w:cs="Arial"/>
                <w:i/>
                <w:color w:val="000000" w:themeColor="text1"/>
                <w:sz w:val="19"/>
                <w:szCs w:val="19"/>
              </w:rPr>
              <w:t>Neaplikuje sa pri identifikovaných „bezpečných/istých</w:t>
            </w:r>
            <w:r w:rsidRPr="003C6DE1">
              <w:rPr>
                <w:rStyle w:val="Odkaznapoznmkupodiarou"/>
                <w:rFonts w:ascii="Arial" w:hAnsi="Arial" w:cs="Arial"/>
                <w:i/>
                <w:color w:val="000000" w:themeColor="text1"/>
                <w:sz w:val="19"/>
                <w:szCs w:val="19"/>
              </w:rPr>
              <w:footnoteReference w:id="3"/>
            </w:r>
            <w:r w:rsidRPr="003C6DE1">
              <w:rPr>
                <w:rFonts w:ascii="Arial" w:hAnsi="Arial" w:cs="Arial"/>
                <w:i/>
                <w:color w:val="000000" w:themeColor="text1"/>
                <w:sz w:val="19"/>
                <w:szCs w:val="19"/>
              </w:rPr>
              <w:t>“ intervenciách.</w:t>
            </w:r>
          </w:p>
        </w:tc>
        <w:tc>
          <w:tcPr>
            <w:tcW w:w="451" w:type="pct"/>
            <w:vMerge w:val="restart"/>
            <w:tcBorders>
              <w:top w:val="single" w:sz="4" w:space="0" w:color="auto"/>
              <w:left w:val="single" w:sz="4" w:space="0" w:color="auto"/>
              <w:bottom w:val="single" w:sz="4" w:space="0" w:color="auto"/>
              <w:right w:val="single" w:sz="4" w:space="0" w:color="auto"/>
            </w:tcBorders>
            <w:vAlign w:val="center"/>
            <w:hideMark/>
          </w:tcPr>
          <w:p w14:paraId="11800F0E" w14:textId="77777777" w:rsidR="00A57D93" w:rsidRPr="003C6DE1" w:rsidRDefault="00A57D93" w:rsidP="00D96064">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hideMark/>
          </w:tcPr>
          <w:p w14:paraId="78CE52BD" w14:textId="77777777" w:rsidR="00A57D93" w:rsidRPr="003C6DE1" w:rsidRDefault="00A57D93" w:rsidP="00D96064">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559" w:type="pct"/>
            <w:tcBorders>
              <w:top w:val="single" w:sz="4" w:space="0" w:color="auto"/>
              <w:left w:val="single" w:sz="4" w:space="0" w:color="auto"/>
              <w:bottom w:val="single" w:sz="4" w:space="0" w:color="auto"/>
              <w:right w:val="single" w:sz="4" w:space="0" w:color="auto"/>
            </w:tcBorders>
            <w:vAlign w:val="center"/>
            <w:hideMark/>
          </w:tcPr>
          <w:p w14:paraId="1E4927E1" w14:textId="77777777" w:rsidR="00A57D93" w:rsidRPr="003C6DE1" w:rsidRDefault="00A57D93" w:rsidP="00D96064">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je v súlade s Plánom udržateľnej mobility.</w:t>
            </w:r>
          </w:p>
        </w:tc>
      </w:tr>
      <w:tr w:rsidR="00A57D93" w:rsidRPr="003C6DE1" w14:paraId="2111D7C3" w14:textId="77777777" w:rsidTr="002A7F23">
        <w:trPr>
          <w:trHeight w:val="766"/>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43E2ED10" w14:textId="77777777" w:rsidR="00A57D93" w:rsidRPr="003C6DE1" w:rsidRDefault="00A57D93" w:rsidP="00D96064">
            <w:pPr>
              <w:spacing w:line="288" w:lineRule="auto"/>
              <w:jc w:val="center"/>
              <w:rPr>
                <w:rFonts w:ascii="Arial" w:hAnsi="Arial" w:cs="Arial"/>
                <w:color w:val="000000" w:themeColor="text1"/>
                <w:sz w:val="19"/>
                <w:szCs w:val="19"/>
              </w:rPr>
            </w:pPr>
          </w:p>
        </w:tc>
        <w:tc>
          <w:tcPr>
            <w:tcW w:w="845" w:type="pct"/>
            <w:vMerge/>
            <w:tcBorders>
              <w:top w:val="single" w:sz="4" w:space="0" w:color="auto"/>
              <w:left w:val="single" w:sz="4" w:space="0" w:color="auto"/>
              <w:bottom w:val="single" w:sz="4" w:space="0" w:color="auto"/>
              <w:right w:val="single" w:sz="4" w:space="0" w:color="auto"/>
            </w:tcBorders>
            <w:vAlign w:val="center"/>
            <w:hideMark/>
          </w:tcPr>
          <w:p w14:paraId="73AD55A7" w14:textId="77777777" w:rsidR="00A57D93" w:rsidRPr="003C6DE1" w:rsidRDefault="00A57D93" w:rsidP="00D96064">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5BBBD583" w14:textId="77777777" w:rsidR="00A57D93" w:rsidRPr="003C6DE1" w:rsidRDefault="00A57D93" w:rsidP="00D96064">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FFAE785" w14:textId="77777777" w:rsidR="00A57D93" w:rsidRPr="003C6DE1" w:rsidRDefault="00A57D93" w:rsidP="00D9606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6790A67E" w14:textId="77777777" w:rsidR="00A57D93" w:rsidRPr="003C6DE1" w:rsidRDefault="00A57D93" w:rsidP="00D96064">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59" w:type="pct"/>
            <w:tcBorders>
              <w:top w:val="single" w:sz="4" w:space="0" w:color="auto"/>
              <w:left w:val="single" w:sz="4" w:space="0" w:color="auto"/>
              <w:bottom w:val="single" w:sz="4" w:space="0" w:color="auto"/>
              <w:right w:val="single" w:sz="4" w:space="0" w:color="auto"/>
            </w:tcBorders>
            <w:vAlign w:val="center"/>
            <w:hideMark/>
          </w:tcPr>
          <w:p w14:paraId="33500D0F" w14:textId="77777777" w:rsidR="00A57D93" w:rsidRPr="003C6DE1" w:rsidRDefault="00A57D93" w:rsidP="00D96064">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nie je v súlade s Plánom udržateľnej mobility.</w:t>
            </w:r>
          </w:p>
        </w:tc>
      </w:tr>
      <w:tr w:rsidR="00A57D93" w:rsidRPr="003C6DE1" w14:paraId="76C39302" w14:textId="77777777" w:rsidTr="002A7F23">
        <w:trPr>
          <w:trHeight w:val="822"/>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448F091D" w14:textId="77777777" w:rsidR="00A57D93" w:rsidRPr="003C6DE1" w:rsidRDefault="00A57D93" w:rsidP="00D96064">
            <w:pPr>
              <w:spacing w:line="288" w:lineRule="auto"/>
              <w:jc w:val="center"/>
              <w:rPr>
                <w:rFonts w:ascii="Arial" w:hAnsi="Arial" w:cs="Arial"/>
                <w:color w:val="000000" w:themeColor="text1"/>
                <w:sz w:val="19"/>
                <w:szCs w:val="19"/>
              </w:rPr>
            </w:pPr>
          </w:p>
        </w:tc>
        <w:tc>
          <w:tcPr>
            <w:tcW w:w="845" w:type="pct"/>
            <w:vMerge/>
            <w:tcBorders>
              <w:top w:val="single" w:sz="4" w:space="0" w:color="auto"/>
              <w:left w:val="single" w:sz="4" w:space="0" w:color="auto"/>
              <w:bottom w:val="single" w:sz="4" w:space="0" w:color="auto"/>
              <w:right w:val="single" w:sz="4" w:space="0" w:color="auto"/>
            </w:tcBorders>
            <w:vAlign w:val="center"/>
            <w:hideMark/>
          </w:tcPr>
          <w:p w14:paraId="3E5D7CFF" w14:textId="77777777" w:rsidR="00A57D93" w:rsidRPr="003C6DE1" w:rsidRDefault="00A57D93" w:rsidP="00D96064">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239105D9" w14:textId="77777777" w:rsidR="00A57D93" w:rsidRPr="003C6DE1" w:rsidRDefault="00A57D93" w:rsidP="00D96064">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0D9A2D0D" w14:textId="77777777" w:rsidR="00A57D93" w:rsidRPr="003C6DE1" w:rsidRDefault="00A57D93" w:rsidP="00D9606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6EBF0FAE" w14:textId="77777777" w:rsidR="00A57D93" w:rsidRPr="003C6DE1" w:rsidRDefault="00A57D93" w:rsidP="00D96064">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N/A</w:t>
            </w:r>
          </w:p>
        </w:tc>
        <w:tc>
          <w:tcPr>
            <w:tcW w:w="1559" w:type="pct"/>
            <w:tcBorders>
              <w:top w:val="single" w:sz="4" w:space="0" w:color="auto"/>
              <w:left w:val="single" w:sz="4" w:space="0" w:color="auto"/>
              <w:bottom w:val="single" w:sz="4" w:space="0" w:color="auto"/>
              <w:right w:val="single" w:sz="4" w:space="0" w:color="auto"/>
            </w:tcBorders>
            <w:vAlign w:val="center"/>
            <w:hideMark/>
          </w:tcPr>
          <w:p w14:paraId="32C97CC0" w14:textId="77777777" w:rsidR="00A57D93" w:rsidRPr="003C6DE1" w:rsidRDefault="00A57D93" w:rsidP="00D96064">
            <w:pPr>
              <w:spacing w:line="288" w:lineRule="auto"/>
              <w:rPr>
                <w:rFonts w:ascii="Arial" w:eastAsia="Helvetica" w:hAnsi="Arial" w:cs="Arial"/>
                <w:color w:val="000000" w:themeColor="text1"/>
                <w:sz w:val="19"/>
                <w:szCs w:val="19"/>
              </w:rPr>
            </w:pPr>
            <w:r w:rsidRPr="003C6DE1">
              <w:rPr>
                <w:rFonts w:ascii="Arial" w:hAnsi="Arial" w:cs="Arial"/>
                <w:color w:val="000000" w:themeColor="text1"/>
                <w:sz w:val="19"/>
                <w:szCs w:val="19"/>
              </w:rPr>
              <w:t>Neaplikuje sa pre daný typ intervencie.</w:t>
            </w:r>
          </w:p>
        </w:tc>
      </w:tr>
    </w:tbl>
    <w:p w14:paraId="47EBBBF2" w14:textId="1B341163" w:rsidR="004C2B5F" w:rsidRPr="00702D20" w:rsidRDefault="004C2B5F" w:rsidP="00354A5D">
      <w:pPr>
        <w:tabs>
          <w:tab w:val="left" w:pos="162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w:t>
      </w:r>
      <w:r w:rsidR="0052446C">
        <w:rPr>
          <w:rFonts w:ascii="Arial" w:hAnsi="Arial" w:cs="Arial"/>
          <w:color w:val="000000" w:themeColor="text1"/>
          <w:sz w:val="19"/>
          <w:szCs w:val="19"/>
        </w:rPr>
        <w:t>zovatele, príloha</w:t>
      </w:r>
      <w:r w:rsidR="000A334A">
        <w:rPr>
          <w:rFonts w:ascii="Arial" w:hAnsi="Arial" w:cs="Arial"/>
          <w:color w:val="000000" w:themeColor="text1"/>
          <w:sz w:val="19"/>
          <w:szCs w:val="19"/>
        </w:rPr>
        <w:t xml:space="preserve"> </w:t>
      </w:r>
      <w:r w:rsidR="0052446C">
        <w:rPr>
          <w:rFonts w:ascii="Arial" w:hAnsi="Arial" w:cs="Arial"/>
          <w:color w:val="000000" w:themeColor="text1"/>
          <w:sz w:val="19"/>
          <w:szCs w:val="19"/>
        </w:rPr>
        <w:t xml:space="preserve">Opis </w:t>
      </w:r>
      <w:r w:rsidR="0052446C" w:rsidRPr="00702D20">
        <w:rPr>
          <w:rFonts w:ascii="Arial" w:hAnsi="Arial" w:cs="Arial"/>
          <w:color w:val="000000" w:themeColor="text1"/>
          <w:sz w:val="19"/>
          <w:szCs w:val="19"/>
        </w:rPr>
        <w:t xml:space="preserve">projektu, </w:t>
      </w:r>
      <w:r w:rsidR="000A334A">
        <w:rPr>
          <w:rFonts w:ascii="Arial" w:hAnsi="Arial" w:cs="Arial"/>
          <w:color w:val="000000" w:themeColor="text1"/>
          <w:sz w:val="19"/>
          <w:szCs w:val="19"/>
        </w:rPr>
        <w:t>príloha Stanovisko RO pre IROP týkajúce sa splnenia parametrov „bezpečných/istých“ projektov</w:t>
      </w:r>
      <w:r w:rsidR="00354A5D">
        <w:rPr>
          <w:rFonts w:ascii="Arial" w:hAnsi="Arial" w:cs="Arial"/>
          <w:color w:val="000000" w:themeColor="text1"/>
          <w:sz w:val="19"/>
          <w:szCs w:val="19"/>
        </w:rPr>
        <w:t>.</w:t>
      </w:r>
    </w:p>
    <w:p w14:paraId="39961572" w14:textId="77777777" w:rsidR="009F4EA6" w:rsidRPr="00702D20" w:rsidRDefault="004C2B5F" w:rsidP="00354A5D">
      <w:pPr>
        <w:spacing w:before="120" w:after="120" w:line="288" w:lineRule="auto"/>
        <w:jc w:val="both"/>
        <w:rPr>
          <w:rFonts w:ascii="Arial" w:hAnsi="Arial" w:cs="Arial"/>
          <w:color w:val="000000" w:themeColor="text1"/>
          <w:sz w:val="19"/>
          <w:szCs w:val="19"/>
        </w:rPr>
      </w:pPr>
      <w:r w:rsidRPr="00702D20">
        <w:rPr>
          <w:rFonts w:ascii="Arial" w:hAnsi="Arial" w:cs="Arial"/>
          <w:color w:val="000000" w:themeColor="text1"/>
          <w:sz w:val="19"/>
          <w:szCs w:val="19"/>
        </w:rPr>
        <w:t xml:space="preserve">Hodnotiteľ posúdi, či je správne a dostatočne deklarovaný súlad </w:t>
      </w:r>
      <w:r w:rsidR="009F4EA6" w:rsidRPr="00702D20">
        <w:rPr>
          <w:rFonts w:ascii="Arial" w:hAnsi="Arial" w:cs="Arial"/>
          <w:color w:val="000000" w:themeColor="text1"/>
          <w:sz w:val="19"/>
          <w:szCs w:val="19"/>
        </w:rPr>
        <w:t xml:space="preserve">ŽoNFP </w:t>
      </w:r>
      <w:r w:rsidRPr="00702D20">
        <w:rPr>
          <w:rFonts w:ascii="Arial" w:hAnsi="Arial" w:cs="Arial"/>
          <w:color w:val="000000" w:themeColor="text1"/>
          <w:sz w:val="19"/>
          <w:szCs w:val="19"/>
        </w:rPr>
        <w:t xml:space="preserve">s vypracovaným Plánom udržateľnej mobility. </w:t>
      </w:r>
      <w:r w:rsidR="009F4EA6" w:rsidRPr="00702D20">
        <w:rPr>
          <w:rFonts w:ascii="Arial" w:hAnsi="Arial" w:cs="Arial"/>
          <w:color w:val="000000" w:themeColor="text1"/>
          <w:sz w:val="19"/>
          <w:szCs w:val="19"/>
        </w:rPr>
        <w:t>Hodnotiteľ posúdi, či deklarovaný príspevok vyplýva z realizácie konkrétnych aktivít projektu. V prípade, že ŽoNFP</w:t>
      </w:r>
      <w:r w:rsidR="009F4EA6" w:rsidRPr="00702D20">
        <w:rPr>
          <w:rFonts w:ascii="Arial" w:eastAsia="Helvetica" w:hAnsi="Arial" w:cs="Arial"/>
          <w:color w:val="000000" w:themeColor="text1"/>
          <w:sz w:val="19"/>
          <w:szCs w:val="19"/>
        </w:rPr>
        <w:t xml:space="preserve"> je v súlade s Plánom udržateľnej mobility hodnotiteľ priradí odpoveď (áno), v opačnom prípade priradí odpoveď (nie).</w:t>
      </w:r>
    </w:p>
    <w:p w14:paraId="4DC18AC8" w14:textId="08FF1AE7" w:rsidR="004C2B5F" w:rsidRPr="003C6DE1" w:rsidRDefault="004C2B5F" w:rsidP="00354A5D">
      <w:pPr>
        <w:spacing w:before="120" w:after="120" w:line="288" w:lineRule="auto"/>
        <w:jc w:val="both"/>
        <w:rPr>
          <w:rFonts w:ascii="Arial" w:hAnsi="Arial" w:cs="Arial"/>
          <w:color w:val="000000" w:themeColor="text1"/>
          <w:sz w:val="19"/>
          <w:szCs w:val="19"/>
        </w:rPr>
      </w:pPr>
      <w:r w:rsidRPr="00702D20">
        <w:rPr>
          <w:rFonts w:ascii="Arial" w:hAnsi="Arial" w:cs="Arial"/>
          <w:color w:val="000000" w:themeColor="text1"/>
          <w:sz w:val="19"/>
          <w:szCs w:val="19"/>
        </w:rPr>
        <w:t>V</w:t>
      </w:r>
      <w:r w:rsidR="005E4830">
        <w:rPr>
          <w:rFonts w:ascii="Arial" w:hAnsi="Arial" w:cs="Arial"/>
          <w:color w:val="000000" w:themeColor="text1"/>
          <w:sz w:val="19"/>
          <w:szCs w:val="19"/>
        </w:rPr>
        <w:t> </w:t>
      </w:r>
      <w:r w:rsidRPr="00702D20">
        <w:rPr>
          <w:rFonts w:ascii="Arial" w:hAnsi="Arial" w:cs="Arial"/>
          <w:color w:val="000000" w:themeColor="text1"/>
          <w:sz w:val="19"/>
          <w:szCs w:val="19"/>
        </w:rPr>
        <w:t>prípadoch</w:t>
      </w:r>
      <w:r w:rsidR="005E4830">
        <w:rPr>
          <w:rFonts w:ascii="Arial" w:hAnsi="Arial" w:cs="Arial"/>
          <w:color w:val="000000" w:themeColor="text1"/>
          <w:sz w:val="19"/>
          <w:szCs w:val="19"/>
        </w:rPr>
        <w:t>,</w:t>
      </w:r>
      <w:r w:rsidRPr="00702D20">
        <w:rPr>
          <w:rFonts w:ascii="Arial" w:hAnsi="Arial" w:cs="Arial"/>
          <w:color w:val="000000" w:themeColor="text1"/>
          <w:sz w:val="19"/>
          <w:szCs w:val="19"/>
        </w:rPr>
        <w:t xml:space="preserve"> keď v čase hodnotenia žiadosti o NFP nie je relevantný dokument spracovaný, hodnotiteľ </w:t>
      </w:r>
      <w:r w:rsidR="009F4EA6" w:rsidRPr="00702D20">
        <w:rPr>
          <w:rFonts w:ascii="Arial" w:hAnsi="Arial" w:cs="Arial"/>
          <w:color w:val="000000" w:themeColor="text1"/>
          <w:sz w:val="19"/>
          <w:szCs w:val="19"/>
        </w:rPr>
        <w:t xml:space="preserve">na základe </w:t>
      </w:r>
      <w:r w:rsidR="006B24AE">
        <w:rPr>
          <w:rFonts w:ascii="Arial" w:hAnsi="Arial" w:cs="Arial"/>
          <w:color w:val="000000" w:themeColor="text1"/>
          <w:sz w:val="19"/>
          <w:szCs w:val="19"/>
        </w:rPr>
        <w:t>Stanoviska RO pre IROP týkajúceho sa splnenia parametrov „bezpečných/istých“ projektov</w:t>
      </w:r>
      <w:r w:rsidR="007E383E" w:rsidRPr="00702D20">
        <w:rPr>
          <w:rFonts w:ascii="Arial" w:hAnsi="Arial" w:cs="Arial"/>
          <w:color w:val="000000" w:themeColor="text1"/>
          <w:sz w:val="19"/>
          <w:szCs w:val="19"/>
        </w:rPr>
        <w:t xml:space="preserve"> potvrdzujúcom, že predkladaný projekt patrí medzi </w:t>
      </w:r>
      <w:r w:rsidR="009F4EA6" w:rsidRPr="00702D20">
        <w:rPr>
          <w:rFonts w:ascii="Arial" w:hAnsi="Arial" w:cs="Arial"/>
          <w:color w:val="000000" w:themeColor="text1"/>
          <w:sz w:val="19"/>
          <w:szCs w:val="19"/>
        </w:rPr>
        <w:t>„bezpečn</w:t>
      </w:r>
      <w:r w:rsidR="007E383E" w:rsidRPr="00702D20">
        <w:rPr>
          <w:rFonts w:ascii="Arial" w:hAnsi="Arial" w:cs="Arial"/>
          <w:color w:val="000000" w:themeColor="text1"/>
          <w:sz w:val="19"/>
          <w:szCs w:val="19"/>
        </w:rPr>
        <w:t>é</w:t>
      </w:r>
      <w:r w:rsidR="009F4EA6" w:rsidRPr="00702D20">
        <w:rPr>
          <w:rFonts w:ascii="Arial" w:hAnsi="Arial" w:cs="Arial"/>
          <w:color w:val="000000" w:themeColor="text1"/>
          <w:sz w:val="19"/>
          <w:szCs w:val="19"/>
        </w:rPr>
        <w:t>/ist</w:t>
      </w:r>
      <w:r w:rsidR="007E383E" w:rsidRPr="00702D20">
        <w:rPr>
          <w:rFonts w:ascii="Arial" w:hAnsi="Arial" w:cs="Arial"/>
          <w:color w:val="000000" w:themeColor="text1"/>
          <w:sz w:val="19"/>
          <w:szCs w:val="19"/>
        </w:rPr>
        <w:t>é</w:t>
      </w:r>
      <w:r w:rsidR="009F4EA6" w:rsidRPr="00702D20">
        <w:rPr>
          <w:rFonts w:ascii="Arial" w:hAnsi="Arial" w:cs="Arial"/>
          <w:color w:val="000000" w:themeColor="text1"/>
          <w:sz w:val="19"/>
          <w:szCs w:val="19"/>
        </w:rPr>
        <w:t xml:space="preserve"> intervenci</w:t>
      </w:r>
      <w:r w:rsidR="007E383E" w:rsidRPr="00702D20">
        <w:rPr>
          <w:rFonts w:ascii="Arial" w:hAnsi="Arial" w:cs="Arial"/>
          <w:color w:val="000000" w:themeColor="text1"/>
          <w:sz w:val="19"/>
          <w:szCs w:val="19"/>
        </w:rPr>
        <w:t>e</w:t>
      </w:r>
      <w:r w:rsidR="00E513BE" w:rsidRPr="00702D20">
        <w:rPr>
          <w:rFonts w:ascii="Arial" w:hAnsi="Arial" w:cs="Arial"/>
          <w:color w:val="000000" w:themeColor="text1"/>
          <w:sz w:val="19"/>
          <w:szCs w:val="19"/>
        </w:rPr>
        <w:t xml:space="preserve"> </w:t>
      </w:r>
      <w:r w:rsidRPr="00702D20">
        <w:rPr>
          <w:rFonts w:ascii="Arial" w:hAnsi="Arial" w:cs="Arial"/>
          <w:color w:val="000000" w:themeColor="text1"/>
          <w:sz w:val="19"/>
          <w:szCs w:val="19"/>
        </w:rPr>
        <w:t>zvolí možnosť „N/A“.</w:t>
      </w:r>
      <w:r w:rsidRPr="003C6DE1">
        <w:rPr>
          <w:rFonts w:ascii="Arial" w:hAnsi="Arial" w:cs="Arial"/>
          <w:color w:val="000000" w:themeColor="text1"/>
          <w:sz w:val="19"/>
          <w:szCs w:val="19"/>
        </w:rPr>
        <w:t xml:space="preserve"> </w:t>
      </w:r>
    </w:p>
    <w:p w14:paraId="3DB99AE4" w14:textId="4F25DBF9" w:rsidR="00112473" w:rsidRDefault="004C2B5F" w:rsidP="00354A5D">
      <w:pPr>
        <w:tabs>
          <w:tab w:val="left" w:pos="162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6838DD">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w:t>
      </w:r>
      <w:r w:rsidR="008646DA">
        <w:rPr>
          <w:rFonts w:ascii="Arial" w:hAnsi="Arial" w:cs="Arial"/>
          <w:color w:val="000000" w:themeColor="text1"/>
          <w:sz w:val="19"/>
          <w:szCs w:val="19"/>
        </w:rPr>
        <w:t>.</w:t>
      </w:r>
      <w:r w:rsidRPr="003C6DE1">
        <w:rPr>
          <w:rFonts w:ascii="Arial" w:hAnsi="Arial" w:cs="Arial"/>
          <w:color w:val="000000" w:themeColor="text1"/>
          <w:sz w:val="19"/>
          <w:szCs w:val="19"/>
        </w:rPr>
        <w:t xml:space="preserve"> </w:t>
      </w:r>
    </w:p>
    <w:p w14:paraId="1A0DD1F2"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1F3BF759"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5A8CE147"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69AB59BA"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6D9E14DA"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6492D8B1"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708FF4E9" w14:textId="77777777" w:rsidR="009F2D40" w:rsidRPr="00112473" w:rsidRDefault="009F2D40" w:rsidP="00354A5D">
      <w:pPr>
        <w:tabs>
          <w:tab w:val="left" w:pos="1620"/>
        </w:tabs>
        <w:spacing w:before="120" w:after="120" w:line="288" w:lineRule="auto"/>
        <w:jc w:val="both"/>
        <w:rPr>
          <w:rFonts w:ascii="Arial" w:hAnsi="Arial" w:cs="Arial"/>
          <w:color w:val="000000" w:themeColor="text1"/>
          <w:sz w:val="10"/>
          <w:szCs w:val="10"/>
        </w:rPr>
      </w:pP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D96064" w:rsidRPr="003C6DE1" w14:paraId="36260DB6" w14:textId="77777777" w:rsidTr="004C2B5F">
        <w:trPr>
          <w:trHeight w:val="388"/>
        </w:trPr>
        <w:tc>
          <w:tcPr>
            <w:tcW w:w="185" w:type="pct"/>
            <w:shd w:val="clear" w:color="auto" w:fill="DEEAF6" w:themeFill="accent1" w:themeFillTint="33"/>
            <w:vAlign w:val="center"/>
            <w:hideMark/>
          </w:tcPr>
          <w:p w14:paraId="1477F612"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5927D0D4"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8" w:type="pct"/>
            <w:shd w:val="clear" w:color="auto" w:fill="DEEAF6" w:themeFill="accent1" w:themeFillTint="33"/>
            <w:vAlign w:val="center"/>
            <w:hideMark/>
          </w:tcPr>
          <w:p w14:paraId="67832902"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2DC92352" w14:textId="77777777" w:rsidR="00D96064" w:rsidRPr="003C6DE1" w:rsidRDefault="00D96064"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185CC25B" w14:textId="77777777" w:rsidR="00D96064" w:rsidRPr="003C6DE1" w:rsidRDefault="00D96064"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3998CE10"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6512B910" w14:textId="77777777" w:rsidTr="004C2B5F">
        <w:trPr>
          <w:trHeight w:val="699"/>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6CE8C70C" w14:textId="77777777" w:rsidR="00A57D93" w:rsidRPr="003C6DE1" w:rsidRDefault="00A57D93" w:rsidP="00A57D9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1.4</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3928FF96"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Súlad projektu rekonštrukcie/</w:t>
            </w:r>
          </w:p>
          <w:p w14:paraId="74E1EA71"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 xml:space="preserve">výstavby mostného objektu s plánom udržateľnej </w:t>
            </w:r>
          </w:p>
          <w:p w14:paraId="19EBDFCC"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mobility a príspevok projektu k odstráneniu úzkych miest na dôležitých  komunikáciách určených pre VOD</w:t>
            </w:r>
          </w:p>
          <w:p w14:paraId="08F55A92" w14:textId="77777777" w:rsidR="00A57D93" w:rsidRPr="00BE7612" w:rsidRDefault="00A57D93" w:rsidP="00BE7612">
            <w:pPr>
              <w:spacing w:line="288" w:lineRule="auto"/>
              <w:rPr>
                <w:rFonts w:ascii="Arial" w:eastAsia="Helvetica" w:hAnsi="Arial" w:cs="Arial"/>
                <w:color w:val="000000" w:themeColor="text1"/>
                <w:sz w:val="19"/>
                <w:szCs w:val="19"/>
              </w:rPr>
            </w:pPr>
          </w:p>
        </w:tc>
        <w:tc>
          <w:tcPr>
            <w:tcW w:w="1498" w:type="pct"/>
            <w:vMerge w:val="restart"/>
            <w:tcBorders>
              <w:top w:val="single" w:sz="4" w:space="0" w:color="auto"/>
              <w:left w:val="single" w:sz="4" w:space="0" w:color="auto"/>
              <w:bottom w:val="single" w:sz="4" w:space="0" w:color="auto"/>
              <w:right w:val="single" w:sz="4" w:space="0" w:color="auto"/>
            </w:tcBorders>
            <w:vAlign w:val="center"/>
          </w:tcPr>
          <w:p w14:paraId="47A05520"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 xml:space="preserve">Posudzuje sa súlad projektu s rekonštrukcie/výstavby mostného objektu vychádza z plánu udržateľnej mobility a zároveň jeho príspevok k odstráneniu úzkych miest na dôležitých  komunikáciách určených pre VOD. </w:t>
            </w:r>
          </w:p>
          <w:p w14:paraId="6CEE8E67" w14:textId="77777777" w:rsidR="00A57D93" w:rsidRPr="00BE7612" w:rsidRDefault="00A57D93" w:rsidP="009F2D40">
            <w:pPr>
              <w:jc w:val="both"/>
              <w:rPr>
                <w:rFonts w:ascii="Arial" w:hAnsi="Arial" w:cs="Arial"/>
                <w:color w:val="000000" w:themeColor="text1"/>
                <w:sz w:val="19"/>
                <w:szCs w:val="19"/>
              </w:rPr>
            </w:pPr>
          </w:p>
          <w:p w14:paraId="16DA0732"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Zároveň musí byť splnená podmienka, že tieto objekty sú zaradené do kategórie stavebného stavu „zlý až havarijný“.</w:t>
            </w:r>
          </w:p>
          <w:p w14:paraId="4552D3B8" w14:textId="77777777" w:rsidR="00A57D93" w:rsidRPr="00BE7612" w:rsidRDefault="00A57D93" w:rsidP="009F2D40">
            <w:pPr>
              <w:jc w:val="both"/>
              <w:rPr>
                <w:rFonts w:ascii="Arial" w:hAnsi="Arial" w:cs="Arial"/>
                <w:color w:val="000000" w:themeColor="text1"/>
                <w:sz w:val="19"/>
                <w:szCs w:val="19"/>
              </w:rPr>
            </w:pPr>
          </w:p>
          <w:p w14:paraId="1591096C" w14:textId="77777777" w:rsidR="00A57D93" w:rsidRPr="00BE7612" w:rsidRDefault="00A57D93" w:rsidP="009F2D40">
            <w:pPr>
              <w:jc w:val="both"/>
              <w:rPr>
                <w:rFonts w:ascii="Arial" w:hAnsi="Arial" w:cs="Arial"/>
                <w:i/>
                <w:color w:val="000000" w:themeColor="text1"/>
                <w:sz w:val="19"/>
                <w:szCs w:val="19"/>
              </w:rPr>
            </w:pPr>
            <w:r w:rsidRPr="00BE7612">
              <w:rPr>
                <w:rFonts w:ascii="Arial" w:hAnsi="Arial" w:cs="Arial"/>
                <w:i/>
                <w:color w:val="000000" w:themeColor="text1"/>
                <w:sz w:val="19"/>
                <w:szCs w:val="19"/>
              </w:rPr>
              <w:t>Pozn.:</w:t>
            </w:r>
          </w:p>
          <w:p w14:paraId="782323F6" w14:textId="77777777" w:rsidR="00A57D93" w:rsidRPr="00BE7612" w:rsidRDefault="00A57D93" w:rsidP="009F2D40">
            <w:pPr>
              <w:spacing w:line="288" w:lineRule="auto"/>
              <w:jc w:val="both"/>
              <w:rPr>
                <w:rFonts w:ascii="Arial" w:hAnsi="Arial" w:cs="Arial"/>
                <w:color w:val="000000" w:themeColor="text1"/>
                <w:sz w:val="19"/>
                <w:szCs w:val="19"/>
              </w:rPr>
            </w:pPr>
            <w:r w:rsidRPr="00BE7612">
              <w:rPr>
                <w:rFonts w:ascii="Arial" w:hAnsi="Arial" w:cs="Arial"/>
                <w:i/>
                <w:color w:val="000000" w:themeColor="text1"/>
                <w:sz w:val="19"/>
                <w:szCs w:val="19"/>
              </w:rPr>
              <w:t xml:space="preserve">Aplikuje sa len pri projektoch týkajúcich sa samostatnej rekonštrukcie/výstavby mostného objektu. </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77278941" w14:textId="77777777" w:rsidR="00A57D93" w:rsidRPr="003C6DE1" w:rsidRDefault="00A57D93"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58" w:type="pct"/>
            <w:tcBorders>
              <w:top w:val="single" w:sz="4" w:space="0" w:color="auto"/>
              <w:left w:val="single" w:sz="4" w:space="0" w:color="auto"/>
              <w:bottom w:val="single" w:sz="4" w:space="0" w:color="auto"/>
              <w:right w:val="single" w:sz="4" w:space="0" w:color="auto"/>
            </w:tcBorders>
            <w:vAlign w:val="center"/>
            <w:hideMark/>
          </w:tcPr>
          <w:p w14:paraId="42C96A3D"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561" w:type="pct"/>
            <w:tcBorders>
              <w:top w:val="single" w:sz="4" w:space="0" w:color="auto"/>
              <w:left w:val="single" w:sz="4" w:space="0" w:color="auto"/>
              <w:bottom w:val="single" w:sz="4" w:space="0" w:color="auto"/>
              <w:right w:val="single" w:sz="4" w:space="0" w:color="auto"/>
            </w:tcBorders>
            <w:vAlign w:val="center"/>
            <w:hideMark/>
          </w:tcPr>
          <w:p w14:paraId="43FD8817" w14:textId="77777777" w:rsidR="00A57D93" w:rsidRPr="003C6DE1" w:rsidRDefault="00A57D93" w:rsidP="009F2D40">
            <w:pPr>
              <w:jc w:val="both"/>
              <w:rPr>
                <w:rFonts w:ascii="Arial" w:hAnsi="Arial" w:cs="Arial"/>
                <w:color w:val="000000" w:themeColor="text1"/>
                <w:sz w:val="19"/>
                <w:szCs w:val="19"/>
              </w:rPr>
            </w:pPr>
            <w:r w:rsidRPr="003C6DE1">
              <w:rPr>
                <w:rFonts w:ascii="Arial" w:hAnsi="Arial" w:cs="Arial"/>
                <w:color w:val="000000" w:themeColor="text1"/>
                <w:sz w:val="19"/>
                <w:szCs w:val="19"/>
              </w:rPr>
              <w:t xml:space="preserve">Projekt vychádza z plánu udržateľnej mestskej/regionálnej mobility a zároveň prispieva k odstráneniu úzkych miest na dôležitých  komunikáciách určených pre VOD. </w:t>
            </w:r>
          </w:p>
          <w:p w14:paraId="705AC3B4" w14:textId="77777777" w:rsidR="00A57D93" w:rsidRPr="003C6DE1" w:rsidRDefault="00A57D93" w:rsidP="005929B6">
            <w:pPr>
              <w:spacing w:line="288" w:lineRule="auto"/>
              <w:jc w:val="both"/>
              <w:rPr>
                <w:rFonts w:ascii="Arial" w:eastAsia="Helvetica" w:hAnsi="Arial" w:cs="Arial"/>
                <w:color w:val="000000" w:themeColor="text1"/>
                <w:sz w:val="19"/>
                <w:szCs w:val="19"/>
              </w:rPr>
            </w:pPr>
            <w:r w:rsidRPr="003C6DE1">
              <w:rPr>
                <w:rFonts w:ascii="Arial" w:hAnsi="Arial" w:cs="Arial"/>
                <w:color w:val="000000" w:themeColor="text1"/>
                <w:sz w:val="19"/>
                <w:szCs w:val="19"/>
              </w:rPr>
              <w:t>Mostné objekty sú zaradené do kategórie stavebného stavu zlý až havarijný.</w:t>
            </w:r>
          </w:p>
        </w:tc>
      </w:tr>
      <w:tr w:rsidR="00A57D93" w:rsidRPr="003C6DE1" w14:paraId="3EC32BFF" w14:textId="77777777" w:rsidTr="004C2B5F">
        <w:trPr>
          <w:trHeight w:val="390"/>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1A529194"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6CA78A6B"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498" w:type="pct"/>
            <w:vMerge/>
            <w:tcBorders>
              <w:top w:val="single" w:sz="4" w:space="0" w:color="auto"/>
              <w:left w:val="single" w:sz="4" w:space="0" w:color="auto"/>
              <w:bottom w:val="single" w:sz="4" w:space="0" w:color="auto"/>
              <w:right w:val="single" w:sz="4" w:space="0" w:color="auto"/>
            </w:tcBorders>
            <w:vAlign w:val="center"/>
            <w:hideMark/>
          </w:tcPr>
          <w:p w14:paraId="727618CA" w14:textId="77777777" w:rsidR="00A57D93" w:rsidRPr="003C6DE1" w:rsidRDefault="00A57D93"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37A1E935"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597C586A"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61" w:type="pct"/>
            <w:tcBorders>
              <w:top w:val="single" w:sz="4" w:space="0" w:color="auto"/>
              <w:left w:val="single" w:sz="4" w:space="0" w:color="auto"/>
              <w:bottom w:val="single" w:sz="4" w:space="0" w:color="auto"/>
              <w:right w:val="single" w:sz="4" w:space="0" w:color="auto"/>
            </w:tcBorders>
            <w:vAlign w:val="center"/>
            <w:hideMark/>
          </w:tcPr>
          <w:p w14:paraId="1258C343" w14:textId="77777777" w:rsidR="00A57D93" w:rsidRPr="003C6DE1" w:rsidRDefault="00A57D93" w:rsidP="009F2D40">
            <w:pPr>
              <w:jc w:val="both"/>
              <w:rPr>
                <w:rFonts w:ascii="Arial" w:hAnsi="Arial" w:cs="Arial"/>
                <w:color w:val="000000" w:themeColor="text1"/>
                <w:sz w:val="19"/>
                <w:szCs w:val="19"/>
              </w:rPr>
            </w:pPr>
            <w:r w:rsidRPr="003C6DE1">
              <w:rPr>
                <w:rFonts w:ascii="Arial" w:hAnsi="Arial" w:cs="Arial"/>
                <w:color w:val="000000" w:themeColor="text1"/>
                <w:sz w:val="19"/>
                <w:szCs w:val="19"/>
              </w:rPr>
              <w:t xml:space="preserve">Projekt nie je identifikovaný v pláne udržateľnej mestskej/regionálnej mobility a/alebo neprispieva k odstráneniu úzkych miest na dôležitých  komunikáciách určených pre VOD. </w:t>
            </w:r>
          </w:p>
          <w:p w14:paraId="72479244" w14:textId="77777777" w:rsidR="00A57D93" w:rsidRPr="003C6DE1" w:rsidRDefault="00A57D93" w:rsidP="005929B6">
            <w:pPr>
              <w:spacing w:line="288" w:lineRule="auto"/>
              <w:jc w:val="both"/>
              <w:rPr>
                <w:rFonts w:ascii="Arial" w:eastAsia="Helvetica" w:hAnsi="Arial" w:cs="Arial"/>
                <w:color w:val="000000" w:themeColor="text1"/>
                <w:sz w:val="19"/>
                <w:szCs w:val="19"/>
              </w:rPr>
            </w:pPr>
            <w:r w:rsidRPr="003C6DE1">
              <w:rPr>
                <w:rFonts w:ascii="Arial" w:hAnsi="Arial" w:cs="Arial"/>
                <w:color w:val="000000" w:themeColor="text1"/>
                <w:sz w:val="19"/>
                <w:szCs w:val="19"/>
              </w:rPr>
              <w:t>Mostné objekty nie sú zaradené do kategórie stavebného stavu „zlý až havarijný“.</w:t>
            </w:r>
          </w:p>
        </w:tc>
      </w:tr>
      <w:tr w:rsidR="00A57D93" w:rsidRPr="003C6DE1" w14:paraId="2EA99511" w14:textId="77777777" w:rsidTr="00E21F8A">
        <w:trPr>
          <w:trHeight w:val="98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607BA1B0"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01F6C4CB"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498" w:type="pct"/>
            <w:vMerge/>
            <w:tcBorders>
              <w:top w:val="single" w:sz="4" w:space="0" w:color="auto"/>
              <w:left w:val="single" w:sz="4" w:space="0" w:color="auto"/>
              <w:bottom w:val="single" w:sz="4" w:space="0" w:color="auto"/>
              <w:right w:val="single" w:sz="4" w:space="0" w:color="auto"/>
            </w:tcBorders>
            <w:vAlign w:val="center"/>
            <w:hideMark/>
          </w:tcPr>
          <w:p w14:paraId="72E849C7" w14:textId="77777777" w:rsidR="00A57D93" w:rsidRPr="003C6DE1" w:rsidRDefault="00A57D93"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46353AD"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018DF27C"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N/A</w:t>
            </w:r>
          </w:p>
        </w:tc>
        <w:tc>
          <w:tcPr>
            <w:tcW w:w="1561" w:type="pct"/>
            <w:tcBorders>
              <w:top w:val="single" w:sz="4" w:space="0" w:color="auto"/>
              <w:left w:val="single" w:sz="4" w:space="0" w:color="auto"/>
              <w:bottom w:val="single" w:sz="4" w:space="0" w:color="auto"/>
              <w:right w:val="single" w:sz="4" w:space="0" w:color="auto"/>
            </w:tcBorders>
            <w:vAlign w:val="center"/>
            <w:hideMark/>
          </w:tcPr>
          <w:p w14:paraId="3D9C4255" w14:textId="77777777" w:rsidR="00A57D93" w:rsidRPr="00E21F8A" w:rsidRDefault="00A57D93" w:rsidP="009F2D40">
            <w:pPr>
              <w:jc w:val="both"/>
              <w:rPr>
                <w:rFonts w:ascii="Arial" w:hAnsi="Arial" w:cs="Arial"/>
                <w:color w:val="000000" w:themeColor="text1"/>
                <w:sz w:val="19"/>
                <w:szCs w:val="19"/>
              </w:rPr>
            </w:pPr>
            <w:r w:rsidRPr="003C6DE1">
              <w:rPr>
                <w:rFonts w:ascii="Arial" w:hAnsi="Arial" w:cs="Arial"/>
                <w:i/>
                <w:color w:val="000000" w:themeColor="text1"/>
                <w:sz w:val="19"/>
                <w:szCs w:val="19"/>
              </w:rPr>
              <w:t xml:space="preserve">Neaplikuje sa pri identifikovaných „bezpečných/istých“ intervenciách. </w:t>
            </w:r>
          </w:p>
        </w:tc>
      </w:tr>
    </w:tbl>
    <w:p w14:paraId="3AC8787B" w14:textId="26CE69BF" w:rsidR="004C2B5F" w:rsidRPr="00837780" w:rsidRDefault="004C2B5F" w:rsidP="00354A5D">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w:t>
      </w:r>
      <w:r w:rsidR="009354A2">
        <w:rPr>
          <w:rFonts w:ascii="Arial" w:hAnsi="Arial" w:cs="Arial"/>
          <w:color w:val="000000" w:themeColor="text1"/>
          <w:sz w:val="19"/>
          <w:szCs w:val="19"/>
        </w:rPr>
        <w:t xml:space="preserve">zovatele, príloha </w:t>
      </w:r>
      <w:r w:rsidR="00C8779B">
        <w:rPr>
          <w:rFonts w:ascii="Arial" w:hAnsi="Arial" w:cs="Arial"/>
          <w:color w:val="000000" w:themeColor="text1"/>
          <w:sz w:val="19"/>
          <w:szCs w:val="19"/>
        </w:rPr>
        <w:t xml:space="preserve"> </w:t>
      </w:r>
      <w:r w:rsidR="009354A2">
        <w:rPr>
          <w:rFonts w:ascii="Arial" w:hAnsi="Arial" w:cs="Arial"/>
          <w:color w:val="000000" w:themeColor="text1"/>
          <w:sz w:val="19"/>
          <w:szCs w:val="19"/>
        </w:rPr>
        <w:t xml:space="preserve">Opis projektu, </w:t>
      </w:r>
      <w:r w:rsidR="00C8779B">
        <w:rPr>
          <w:rFonts w:ascii="Arial" w:hAnsi="Arial" w:cs="Arial"/>
          <w:color w:val="000000" w:themeColor="text1"/>
          <w:sz w:val="19"/>
          <w:szCs w:val="19"/>
        </w:rPr>
        <w:t>príloha Stanovisko RO pre IROP týkajúce sa splnenia parametrov „bezpečných/istých“ projektov</w:t>
      </w:r>
      <w:r w:rsidR="009354A2">
        <w:rPr>
          <w:rFonts w:ascii="Arial" w:hAnsi="Arial" w:cs="Arial"/>
          <w:color w:val="000000" w:themeColor="text1"/>
          <w:sz w:val="19"/>
          <w:szCs w:val="19"/>
        </w:rPr>
        <w:t>.</w:t>
      </w:r>
    </w:p>
    <w:p w14:paraId="37C2CF37" w14:textId="77777777" w:rsidR="00BA67E4" w:rsidRPr="00837780" w:rsidRDefault="004C2B5F" w:rsidP="00354A5D">
      <w:pPr>
        <w:tabs>
          <w:tab w:val="left" w:pos="960"/>
        </w:tabs>
        <w:spacing w:before="120" w:after="120" w:line="288" w:lineRule="auto"/>
        <w:jc w:val="both"/>
        <w:rPr>
          <w:rFonts w:ascii="Arial" w:hAnsi="Arial" w:cs="Arial"/>
          <w:color w:val="000000" w:themeColor="text1"/>
          <w:sz w:val="19"/>
          <w:szCs w:val="19"/>
        </w:rPr>
      </w:pPr>
      <w:r w:rsidRPr="00837780">
        <w:rPr>
          <w:rFonts w:ascii="Arial" w:hAnsi="Arial" w:cs="Arial"/>
          <w:color w:val="000000" w:themeColor="text1"/>
          <w:sz w:val="19"/>
          <w:szCs w:val="19"/>
        </w:rPr>
        <w:t>Hodnotiteľ posúdi</w:t>
      </w:r>
      <w:r w:rsidR="00BA67E4" w:rsidRPr="00837780">
        <w:rPr>
          <w:rFonts w:ascii="Arial" w:hAnsi="Arial" w:cs="Arial"/>
          <w:color w:val="000000" w:themeColor="text1"/>
          <w:sz w:val="19"/>
          <w:szCs w:val="19"/>
        </w:rPr>
        <w:t>:</w:t>
      </w:r>
    </w:p>
    <w:p w14:paraId="4794443A" w14:textId="77777777" w:rsidR="00BA67E4" w:rsidRPr="00837780" w:rsidRDefault="004C2B5F" w:rsidP="00354A5D">
      <w:pPr>
        <w:pStyle w:val="Odsekzoznamu"/>
        <w:numPr>
          <w:ilvl w:val="0"/>
          <w:numId w:val="21"/>
        </w:numPr>
        <w:tabs>
          <w:tab w:val="left" w:pos="960"/>
        </w:tabs>
        <w:spacing w:before="120" w:after="120" w:line="288" w:lineRule="auto"/>
        <w:jc w:val="both"/>
        <w:rPr>
          <w:rFonts w:ascii="Arial" w:hAnsi="Arial" w:cs="Arial"/>
          <w:color w:val="000000" w:themeColor="text1"/>
          <w:sz w:val="19"/>
          <w:szCs w:val="19"/>
          <w:lang w:val="sk-SK"/>
        </w:rPr>
      </w:pPr>
      <w:r w:rsidRPr="00837780">
        <w:rPr>
          <w:rFonts w:ascii="Arial" w:hAnsi="Arial" w:cs="Arial"/>
          <w:color w:val="000000" w:themeColor="text1"/>
          <w:sz w:val="19"/>
          <w:szCs w:val="19"/>
          <w:lang w:val="sk-SK"/>
        </w:rPr>
        <w:t xml:space="preserve">či je projekt rekonštrukcie/výstavby mostného objektu v súlade s plánom udržateľnej mobility, </w:t>
      </w:r>
    </w:p>
    <w:p w14:paraId="1E0A3758" w14:textId="77777777" w:rsidR="00BA67E4" w:rsidRPr="00837780" w:rsidRDefault="005E4830" w:rsidP="00354A5D">
      <w:pPr>
        <w:pStyle w:val="Odsekzoznamu"/>
        <w:numPr>
          <w:ilvl w:val="0"/>
          <w:numId w:val="21"/>
        </w:numPr>
        <w:tabs>
          <w:tab w:val="left" w:pos="960"/>
        </w:tabs>
        <w:spacing w:before="120" w:after="120" w:line="288" w:lineRule="auto"/>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či </w:t>
      </w:r>
      <w:r w:rsidR="004C2B5F" w:rsidRPr="00837780">
        <w:rPr>
          <w:rFonts w:ascii="Arial" w:hAnsi="Arial" w:cs="Arial"/>
          <w:color w:val="000000" w:themeColor="text1"/>
          <w:sz w:val="19"/>
          <w:szCs w:val="19"/>
          <w:lang w:val="sk-SK"/>
        </w:rPr>
        <w:t>realizácia projektu prispeje k odstráneniu úzkych miest na dôležitých komunikáci</w:t>
      </w:r>
      <w:r w:rsidR="00BA67E4" w:rsidRPr="00837780">
        <w:rPr>
          <w:rFonts w:ascii="Arial" w:hAnsi="Arial" w:cs="Arial"/>
          <w:color w:val="000000" w:themeColor="text1"/>
          <w:sz w:val="19"/>
          <w:szCs w:val="19"/>
          <w:lang w:val="sk-SK"/>
        </w:rPr>
        <w:t>ách určených pre VOD a</w:t>
      </w:r>
    </w:p>
    <w:p w14:paraId="08F9EF62" w14:textId="77777777" w:rsidR="00BA67E4" w:rsidRPr="00837780" w:rsidRDefault="004C2B5F" w:rsidP="00354A5D">
      <w:pPr>
        <w:pStyle w:val="Odsekzoznamu"/>
        <w:numPr>
          <w:ilvl w:val="0"/>
          <w:numId w:val="21"/>
        </w:numPr>
        <w:tabs>
          <w:tab w:val="left" w:pos="960"/>
        </w:tabs>
        <w:spacing w:before="120" w:after="120" w:line="288" w:lineRule="auto"/>
        <w:jc w:val="both"/>
        <w:rPr>
          <w:rFonts w:ascii="Arial" w:hAnsi="Arial" w:cs="Arial"/>
          <w:color w:val="000000" w:themeColor="text1"/>
          <w:sz w:val="19"/>
          <w:szCs w:val="19"/>
          <w:lang w:val="sk-SK"/>
        </w:rPr>
      </w:pPr>
      <w:r w:rsidRPr="00837780">
        <w:rPr>
          <w:rFonts w:ascii="Arial" w:hAnsi="Arial" w:cs="Arial"/>
          <w:color w:val="000000" w:themeColor="text1"/>
          <w:sz w:val="19"/>
          <w:szCs w:val="19"/>
          <w:lang w:val="sk-SK"/>
        </w:rPr>
        <w:t xml:space="preserve">či je mostný objekt zaradený do kategórie stavebného stavu zlý až havarijný. </w:t>
      </w:r>
    </w:p>
    <w:p w14:paraId="07B7D519" w14:textId="51F17CEB" w:rsidR="00822169" w:rsidRDefault="004C2B5F" w:rsidP="00354A5D">
      <w:pPr>
        <w:spacing w:before="120" w:after="120" w:line="288" w:lineRule="auto"/>
        <w:jc w:val="both"/>
        <w:rPr>
          <w:rFonts w:ascii="Arial" w:hAnsi="Arial" w:cs="Arial"/>
          <w:color w:val="000000" w:themeColor="text1"/>
          <w:sz w:val="19"/>
          <w:szCs w:val="19"/>
        </w:rPr>
      </w:pPr>
      <w:r w:rsidRPr="00837780">
        <w:rPr>
          <w:rFonts w:ascii="Arial" w:hAnsi="Arial" w:cs="Arial"/>
          <w:color w:val="000000" w:themeColor="text1"/>
          <w:sz w:val="19"/>
          <w:szCs w:val="19"/>
        </w:rPr>
        <w:t>Hodnotiteľ posúdi či je splnenie uvedených podmienok deklarované v žiadosti o NFP a následne posúdi, či deklarovaný príspevok vyplýva z realizácie konkrétnych aktivít projektu a relevantného plánu udržateľnej mobility.</w:t>
      </w:r>
      <w:r w:rsidR="00BA67E4" w:rsidRPr="00837780">
        <w:rPr>
          <w:rFonts w:ascii="Arial" w:hAnsi="Arial" w:cs="Arial"/>
          <w:color w:val="000000" w:themeColor="text1"/>
          <w:sz w:val="19"/>
          <w:szCs w:val="19"/>
        </w:rPr>
        <w:t xml:space="preserve"> V prípade kladnej odpovede na všetky</w:t>
      </w:r>
      <w:r w:rsidR="00BA67E4">
        <w:rPr>
          <w:rFonts w:ascii="Arial" w:hAnsi="Arial" w:cs="Arial"/>
          <w:color w:val="000000" w:themeColor="text1"/>
          <w:sz w:val="19"/>
          <w:szCs w:val="19"/>
        </w:rPr>
        <w:t xml:space="preserve"> čiastkové otázky priradí hodnotiteľ odpoveď (áno), v opačnom prípade priradí odpoveď (nie</w:t>
      </w:r>
      <w:r w:rsidR="00822169">
        <w:rPr>
          <w:rFonts w:ascii="Arial" w:hAnsi="Arial" w:cs="Arial"/>
          <w:color w:val="000000" w:themeColor="text1"/>
          <w:sz w:val="19"/>
          <w:szCs w:val="19"/>
        </w:rPr>
        <w:t>).</w:t>
      </w:r>
    </w:p>
    <w:p w14:paraId="77612FDB" w14:textId="055B434D" w:rsidR="00927E7B" w:rsidRPr="003C6DE1" w:rsidRDefault="00927E7B" w:rsidP="00354A5D">
      <w:pPr>
        <w:spacing w:before="120" w:after="120" w:line="288" w:lineRule="auto"/>
        <w:jc w:val="both"/>
        <w:rPr>
          <w:rFonts w:ascii="Arial" w:hAnsi="Arial" w:cs="Arial"/>
          <w:color w:val="000000" w:themeColor="text1"/>
          <w:sz w:val="19"/>
          <w:szCs w:val="19"/>
        </w:rPr>
      </w:pPr>
      <w:r w:rsidRPr="00F87A8C">
        <w:rPr>
          <w:rFonts w:ascii="Arial" w:hAnsi="Arial" w:cs="Arial"/>
          <w:color w:val="000000" w:themeColor="text1"/>
          <w:sz w:val="19"/>
          <w:szCs w:val="19"/>
        </w:rPr>
        <w:t xml:space="preserve">V prípade, že </w:t>
      </w:r>
      <w:r w:rsidR="004322B5" w:rsidRPr="00F87A8C">
        <w:rPr>
          <w:rFonts w:ascii="Arial" w:hAnsi="Arial" w:cs="Arial"/>
          <w:color w:val="000000" w:themeColor="text1"/>
          <w:sz w:val="19"/>
          <w:szCs w:val="19"/>
        </w:rPr>
        <w:t>projekt</w:t>
      </w:r>
      <w:r w:rsidR="00F87A8C" w:rsidRPr="00F87A8C">
        <w:rPr>
          <w:rFonts w:ascii="Arial" w:hAnsi="Arial" w:cs="Arial"/>
          <w:color w:val="000000" w:themeColor="text1"/>
          <w:sz w:val="19"/>
          <w:szCs w:val="19"/>
        </w:rPr>
        <w:t xml:space="preserve"> sa netýka samostatnej rekonštrukcie/výstavby mostného objektu, resp. </w:t>
      </w:r>
      <w:r w:rsidRPr="00F87A8C">
        <w:rPr>
          <w:rFonts w:ascii="Arial" w:hAnsi="Arial" w:cs="Arial"/>
          <w:color w:val="000000" w:themeColor="text1"/>
          <w:sz w:val="19"/>
          <w:szCs w:val="19"/>
        </w:rPr>
        <w:t xml:space="preserve">súčasťou projektu je </w:t>
      </w:r>
      <w:r w:rsidR="00822169">
        <w:rPr>
          <w:rFonts w:ascii="Arial" w:hAnsi="Arial" w:cs="Arial"/>
          <w:color w:val="000000" w:themeColor="text1"/>
          <w:sz w:val="19"/>
          <w:szCs w:val="19"/>
        </w:rPr>
        <w:t>s</w:t>
      </w:r>
      <w:r w:rsidR="00F87A8C" w:rsidRPr="00F87A8C">
        <w:rPr>
          <w:rFonts w:ascii="Arial" w:hAnsi="Arial" w:cs="Arial"/>
          <w:color w:val="000000" w:themeColor="text1"/>
          <w:sz w:val="19"/>
          <w:szCs w:val="19"/>
        </w:rPr>
        <w:t>tanovisko RO pre IROP týkajúce sa splnenia parametrov „bezpečných/istých“</w:t>
      </w:r>
      <w:r w:rsidR="00F87A8C" w:rsidRPr="004322B5">
        <w:rPr>
          <w:rFonts w:ascii="Arial" w:hAnsi="Arial" w:cs="Arial"/>
          <w:color w:val="000000" w:themeColor="text1"/>
          <w:sz w:val="19"/>
          <w:szCs w:val="19"/>
        </w:rPr>
        <w:t xml:space="preserve"> projektov </w:t>
      </w:r>
      <w:r w:rsidR="002F2A97" w:rsidRPr="00F87A8C">
        <w:rPr>
          <w:rFonts w:ascii="Arial" w:hAnsi="Arial" w:cs="Arial"/>
          <w:color w:val="000000" w:themeColor="text1"/>
          <w:sz w:val="19"/>
          <w:szCs w:val="19"/>
        </w:rPr>
        <w:t xml:space="preserve">zvolí </w:t>
      </w:r>
      <w:r w:rsidR="00F87A8C" w:rsidRPr="00F87A8C">
        <w:rPr>
          <w:rFonts w:ascii="Arial" w:hAnsi="Arial" w:cs="Arial"/>
          <w:color w:val="000000" w:themeColor="text1"/>
          <w:sz w:val="19"/>
          <w:szCs w:val="19"/>
        </w:rPr>
        <w:t xml:space="preserve">hodnotiteľ </w:t>
      </w:r>
      <w:r w:rsidR="002F2A97" w:rsidRPr="00F87A8C">
        <w:rPr>
          <w:rFonts w:ascii="Arial" w:hAnsi="Arial" w:cs="Arial"/>
          <w:color w:val="000000" w:themeColor="text1"/>
          <w:sz w:val="19"/>
          <w:szCs w:val="19"/>
        </w:rPr>
        <w:t>možnosť (N/A)</w:t>
      </w:r>
      <w:r w:rsidRPr="00F87A8C">
        <w:rPr>
          <w:rFonts w:ascii="Arial" w:hAnsi="Arial" w:cs="Arial"/>
          <w:color w:val="000000" w:themeColor="text1"/>
          <w:sz w:val="19"/>
          <w:szCs w:val="19"/>
        </w:rPr>
        <w:t>.</w:t>
      </w:r>
      <w:r w:rsidRPr="003C6DE1">
        <w:rPr>
          <w:rFonts w:ascii="Arial" w:hAnsi="Arial" w:cs="Arial"/>
          <w:color w:val="000000" w:themeColor="text1"/>
          <w:sz w:val="19"/>
          <w:szCs w:val="19"/>
        </w:rPr>
        <w:t xml:space="preserve"> </w:t>
      </w:r>
    </w:p>
    <w:p w14:paraId="522C71BA" w14:textId="1B9AAE29" w:rsidR="00112473" w:rsidRDefault="004C2B5F" w:rsidP="00786B2A">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6838DD">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w:t>
      </w:r>
      <w:r w:rsidR="00822169">
        <w:rPr>
          <w:rFonts w:ascii="Arial" w:hAnsi="Arial" w:cs="Arial"/>
          <w:color w:val="000000" w:themeColor="text1"/>
          <w:sz w:val="19"/>
          <w:szCs w:val="19"/>
        </w:rPr>
        <w:t>.</w:t>
      </w:r>
      <w:r w:rsidRPr="003C6DE1">
        <w:rPr>
          <w:rFonts w:ascii="Arial" w:hAnsi="Arial" w:cs="Arial"/>
          <w:color w:val="000000" w:themeColor="text1"/>
          <w:sz w:val="19"/>
          <w:szCs w:val="19"/>
        </w:rPr>
        <w:t xml:space="preserve"> </w:t>
      </w:r>
    </w:p>
    <w:p w14:paraId="2D7BF7CF" w14:textId="77777777" w:rsidR="009F2D40" w:rsidRPr="00AF166F" w:rsidRDefault="009F2D40" w:rsidP="00786B2A">
      <w:pPr>
        <w:tabs>
          <w:tab w:val="left" w:pos="960"/>
        </w:tabs>
        <w:spacing w:before="120" w:after="120" w:line="288" w:lineRule="auto"/>
        <w:jc w:val="both"/>
        <w:rPr>
          <w:rFonts w:ascii="Arial" w:hAnsi="Arial" w:cs="Arial"/>
          <w:color w:val="000000" w:themeColor="text1"/>
          <w:sz w:val="20"/>
          <w:szCs w:val="20"/>
        </w:rPr>
      </w:pP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D96064" w:rsidRPr="003C6DE1" w14:paraId="315FBDA6" w14:textId="77777777" w:rsidTr="00A57D93">
        <w:trPr>
          <w:trHeight w:val="388"/>
        </w:trPr>
        <w:tc>
          <w:tcPr>
            <w:tcW w:w="185" w:type="pct"/>
            <w:shd w:val="clear" w:color="auto" w:fill="DEEAF6" w:themeFill="accent1" w:themeFillTint="33"/>
            <w:vAlign w:val="center"/>
            <w:hideMark/>
          </w:tcPr>
          <w:p w14:paraId="0E13C909"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2814174B"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25CE547E"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778C1ABF" w14:textId="77777777" w:rsidR="00D96064" w:rsidRPr="003C6DE1" w:rsidRDefault="00D96064"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4EAFB56" w14:textId="77777777" w:rsidR="00D96064" w:rsidRPr="003C6DE1" w:rsidRDefault="00D96064"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55B8E616"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3C5AF996" w14:textId="77777777" w:rsidTr="00A57D93">
        <w:trPr>
          <w:trHeight w:val="139"/>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40FB531C" w14:textId="77777777" w:rsidR="00A57D93" w:rsidRPr="003C6DE1" w:rsidRDefault="00A57D93" w:rsidP="00714C4A">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1.5</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04B02FCB" w14:textId="77777777" w:rsidR="00A57D93" w:rsidRPr="003C6DE1" w:rsidRDefault="00A57D93" w:rsidP="009F2D40">
            <w:pPr>
              <w:spacing w:line="288" w:lineRule="auto"/>
              <w:jc w:val="both"/>
              <w:rPr>
                <w:rFonts w:ascii="Arial" w:eastAsia="Helvetica" w:hAnsi="Arial" w:cs="Arial"/>
                <w:color w:val="000000" w:themeColor="text1"/>
                <w:sz w:val="19"/>
                <w:szCs w:val="19"/>
              </w:rPr>
            </w:pPr>
            <w:r w:rsidRPr="003C6DE1">
              <w:rPr>
                <w:rFonts w:ascii="Arial" w:hAnsi="Arial" w:cs="Arial"/>
                <w:color w:val="000000" w:themeColor="text1"/>
                <w:sz w:val="19"/>
                <w:szCs w:val="19"/>
              </w:rPr>
              <w:t xml:space="preserve">Súlad projektu s horizontálnym princípom nediskriminácie </w:t>
            </w:r>
          </w:p>
        </w:tc>
        <w:tc>
          <w:tcPr>
            <w:tcW w:w="1497" w:type="pct"/>
            <w:vMerge w:val="restart"/>
            <w:tcBorders>
              <w:top w:val="single" w:sz="4" w:space="0" w:color="auto"/>
              <w:left w:val="single" w:sz="4" w:space="0" w:color="auto"/>
              <w:bottom w:val="single" w:sz="4" w:space="0" w:color="auto"/>
              <w:right w:val="single" w:sz="4" w:space="0" w:color="auto"/>
            </w:tcBorders>
            <w:vAlign w:val="center"/>
          </w:tcPr>
          <w:p w14:paraId="76263152" w14:textId="77777777" w:rsidR="00A57D93" w:rsidRPr="003C6DE1" w:rsidRDefault="00A57D93" w:rsidP="009F2D40">
            <w:pPr>
              <w:spacing w:line="288" w:lineRule="auto"/>
              <w:jc w:val="both"/>
              <w:rPr>
                <w:rFonts w:ascii="Arial" w:hAnsi="Arial" w:cs="Arial"/>
                <w:color w:val="000000" w:themeColor="text1"/>
                <w:sz w:val="19"/>
                <w:szCs w:val="19"/>
              </w:rPr>
            </w:pPr>
            <w:r w:rsidRPr="003C6DE1">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Prístupnosť Dohovoru OSN o právach osôb so zdravotným postihnutím.</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323F07EF" w14:textId="77777777" w:rsidR="00A57D93" w:rsidRPr="003C6DE1" w:rsidRDefault="00A57D93"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58" w:type="pct"/>
            <w:tcBorders>
              <w:top w:val="single" w:sz="4" w:space="0" w:color="auto"/>
              <w:left w:val="single" w:sz="4" w:space="0" w:color="auto"/>
              <w:bottom w:val="single" w:sz="4" w:space="0" w:color="auto"/>
              <w:right w:val="single" w:sz="4" w:space="0" w:color="auto"/>
            </w:tcBorders>
            <w:vAlign w:val="center"/>
            <w:hideMark/>
          </w:tcPr>
          <w:p w14:paraId="37201A17"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560" w:type="pct"/>
            <w:tcBorders>
              <w:top w:val="single" w:sz="4" w:space="0" w:color="auto"/>
              <w:left w:val="single" w:sz="4" w:space="0" w:color="auto"/>
              <w:bottom w:val="single" w:sz="4" w:space="0" w:color="auto"/>
              <w:right w:val="single" w:sz="4" w:space="0" w:color="auto"/>
            </w:tcBorders>
            <w:vAlign w:val="center"/>
            <w:hideMark/>
          </w:tcPr>
          <w:p w14:paraId="6595BC05"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Times New Roman" w:hAnsi="Arial" w:cs="Arial"/>
                <w:color w:val="000000" w:themeColor="text1"/>
                <w:sz w:val="19"/>
                <w:szCs w:val="19"/>
                <w:lang w:bidi="en-US"/>
              </w:rPr>
              <w:t>Projekt spĺňa podmienku prístupnosti podľa čl. 9 Dohovoru OSN o právach osôb so zdravotným postihnutím (vyhláška MŽP SR 532/2002 Z. z., Zákon č. 50/1976 Z. z. o územnom plánovaní a stavebnom poriadku).</w:t>
            </w:r>
          </w:p>
        </w:tc>
      </w:tr>
      <w:tr w:rsidR="00A57D93" w:rsidRPr="003C6DE1" w14:paraId="148D89CF" w14:textId="77777777" w:rsidTr="00B67440">
        <w:trPr>
          <w:trHeight w:val="1394"/>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0925CD4E"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0A41ECB3"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14:paraId="1E224DD2" w14:textId="77777777" w:rsidR="00A57D93" w:rsidRPr="003C6DE1" w:rsidRDefault="00A57D93"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25102D02"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789B76A5"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60" w:type="pct"/>
            <w:tcBorders>
              <w:top w:val="single" w:sz="4" w:space="0" w:color="auto"/>
              <w:left w:val="single" w:sz="4" w:space="0" w:color="auto"/>
              <w:bottom w:val="single" w:sz="4" w:space="0" w:color="auto"/>
              <w:right w:val="single" w:sz="4" w:space="0" w:color="auto"/>
            </w:tcBorders>
            <w:vAlign w:val="center"/>
            <w:hideMark/>
          </w:tcPr>
          <w:p w14:paraId="7F239EBC"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Times New Roman" w:hAnsi="Arial" w:cs="Arial"/>
                <w:color w:val="000000" w:themeColor="text1"/>
                <w:sz w:val="19"/>
                <w:szCs w:val="19"/>
                <w:lang w:bidi="en-US"/>
              </w:rPr>
              <w:t>Projekt nespĺňa podmienku prístupnosti podľa čl. 9 Dohovoru OSN o právach osôb so zdravotným postihnutím (vyhláška MŽP SR 532/2002 Z. z., Zákon č. 50/1976 Z. z. o územnom plánovaní a stavebnom poriadku).</w:t>
            </w:r>
          </w:p>
        </w:tc>
      </w:tr>
    </w:tbl>
    <w:p w14:paraId="14EC9940" w14:textId="00EBDEE0" w:rsidR="00707EEB" w:rsidRPr="003C6DE1" w:rsidRDefault="00707EEB" w:rsidP="00354A5D">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príloha Opis projektu</w:t>
      </w:r>
      <w:r w:rsidR="00786B2A">
        <w:rPr>
          <w:rFonts w:ascii="Arial" w:hAnsi="Arial" w:cs="Arial"/>
          <w:color w:val="000000" w:themeColor="text1"/>
          <w:sz w:val="19"/>
          <w:szCs w:val="19"/>
        </w:rPr>
        <w:t xml:space="preserve">, príloha </w:t>
      </w:r>
      <w:r w:rsidR="00786B2A" w:rsidRPr="00786B2A">
        <w:rPr>
          <w:rFonts w:ascii="Arial" w:hAnsi="Arial" w:cs="Arial"/>
          <w:color w:val="000000" w:themeColor="text1"/>
          <w:sz w:val="19"/>
          <w:szCs w:val="19"/>
        </w:rPr>
        <w:t>Projektová dokumentácia</w:t>
      </w:r>
      <w:r w:rsidRPr="003C6DE1">
        <w:rPr>
          <w:rFonts w:ascii="Arial" w:hAnsi="Arial" w:cs="Arial"/>
          <w:color w:val="000000" w:themeColor="text1"/>
          <w:sz w:val="19"/>
          <w:szCs w:val="19"/>
        </w:rPr>
        <w:t>.</w:t>
      </w:r>
    </w:p>
    <w:p w14:paraId="53BFF7ED" w14:textId="56C4C5C1" w:rsidR="00F958A2" w:rsidRPr="00362E9A" w:rsidRDefault="00707EEB" w:rsidP="00354A5D">
      <w:pPr>
        <w:spacing w:before="120" w:after="120" w:line="288" w:lineRule="auto"/>
        <w:jc w:val="both"/>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Hodnotiteľ posúdi (áno/nie), či </w:t>
      </w:r>
      <w:r>
        <w:rPr>
          <w:rFonts w:ascii="Arial" w:hAnsi="Arial" w:cs="Arial"/>
          <w:color w:val="000000" w:themeColor="text1"/>
          <w:sz w:val="19"/>
          <w:szCs w:val="19"/>
        </w:rPr>
        <w:t xml:space="preserve">projekt </w:t>
      </w:r>
      <w:r w:rsidRPr="003C6DE1">
        <w:rPr>
          <w:rFonts w:ascii="Arial" w:eastAsia="Times New Roman" w:hAnsi="Arial" w:cs="Arial"/>
          <w:color w:val="000000" w:themeColor="text1"/>
          <w:sz w:val="19"/>
          <w:szCs w:val="19"/>
          <w:lang w:bidi="en-US"/>
        </w:rPr>
        <w:t xml:space="preserve">spĺňa podmienku prístupnosti podľa čl. 9 Dohovoru OSN o právach osôb so zdravotným postihnutím </w:t>
      </w:r>
      <w:r>
        <w:rPr>
          <w:rFonts w:ascii="Arial" w:eastAsia="Times New Roman" w:hAnsi="Arial" w:cs="Arial"/>
          <w:color w:val="000000" w:themeColor="text1"/>
          <w:sz w:val="19"/>
          <w:szCs w:val="19"/>
          <w:lang w:bidi="en-US"/>
        </w:rPr>
        <w:t xml:space="preserve">a relevantné požiadavky vyplývajúce z </w:t>
      </w:r>
      <w:r w:rsidRPr="003C6DE1">
        <w:rPr>
          <w:rFonts w:ascii="Arial" w:eastAsia="Times New Roman" w:hAnsi="Arial" w:cs="Arial"/>
          <w:color w:val="000000" w:themeColor="text1"/>
          <w:sz w:val="19"/>
          <w:szCs w:val="19"/>
          <w:lang w:bidi="en-US"/>
        </w:rPr>
        <w:t>vyhlášk</w:t>
      </w:r>
      <w:r>
        <w:rPr>
          <w:rFonts w:ascii="Arial" w:eastAsia="Times New Roman" w:hAnsi="Arial" w:cs="Arial"/>
          <w:color w:val="000000" w:themeColor="text1"/>
          <w:sz w:val="19"/>
          <w:szCs w:val="19"/>
          <w:lang w:bidi="en-US"/>
        </w:rPr>
        <w:t>y</w:t>
      </w:r>
      <w:r w:rsidRPr="003C6DE1">
        <w:rPr>
          <w:rFonts w:ascii="Arial" w:eastAsia="Times New Roman" w:hAnsi="Arial" w:cs="Arial"/>
          <w:color w:val="000000" w:themeColor="text1"/>
          <w:sz w:val="19"/>
          <w:szCs w:val="19"/>
          <w:lang w:bidi="en-US"/>
        </w:rPr>
        <w:t xml:space="preserve"> MŽP SR 532/2002 Z. z.</w:t>
      </w:r>
      <w:r>
        <w:rPr>
          <w:rFonts w:ascii="Arial" w:eastAsia="Times New Roman" w:hAnsi="Arial" w:cs="Arial"/>
          <w:color w:val="000000" w:themeColor="text1"/>
          <w:sz w:val="19"/>
          <w:szCs w:val="19"/>
          <w:lang w:bidi="en-US"/>
        </w:rPr>
        <w:t xml:space="preserve"> a</w:t>
      </w:r>
      <w:r w:rsidRPr="003C6DE1">
        <w:rPr>
          <w:rFonts w:ascii="Arial" w:eastAsia="Times New Roman" w:hAnsi="Arial" w:cs="Arial"/>
          <w:color w:val="000000" w:themeColor="text1"/>
          <w:sz w:val="19"/>
          <w:szCs w:val="19"/>
          <w:lang w:bidi="en-US"/>
        </w:rPr>
        <w:t xml:space="preserve"> Zákon</w:t>
      </w:r>
      <w:r>
        <w:rPr>
          <w:rFonts w:ascii="Arial" w:eastAsia="Times New Roman" w:hAnsi="Arial" w:cs="Arial"/>
          <w:color w:val="000000" w:themeColor="text1"/>
          <w:sz w:val="19"/>
          <w:szCs w:val="19"/>
          <w:lang w:bidi="en-US"/>
        </w:rPr>
        <w:t>a</w:t>
      </w:r>
      <w:r w:rsidRPr="003C6DE1">
        <w:rPr>
          <w:rFonts w:ascii="Arial" w:eastAsia="Times New Roman" w:hAnsi="Arial" w:cs="Arial"/>
          <w:color w:val="000000" w:themeColor="text1"/>
          <w:sz w:val="19"/>
          <w:szCs w:val="19"/>
          <w:lang w:bidi="en-US"/>
        </w:rPr>
        <w:t xml:space="preserve"> č. 50/1976 Z. z. o </w:t>
      </w:r>
      <w:r w:rsidRPr="00362E9A">
        <w:rPr>
          <w:rFonts w:ascii="Arial" w:eastAsia="Times New Roman" w:hAnsi="Arial" w:cs="Arial"/>
          <w:color w:val="000000" w:themeColor="text1"/>
          <w:sz w:val="19"/>
          <w:szCs w:val="19"/>
          <w:lang w:bidi="en-US"/>
        </w:rPr>
        <w:t>územnom plánovaní a stavebnom poriadku.</w:t>
      </w:r>
      <w:r w:rsidR="00362E9A" w:rsidRPr="00362E9A">
        <w:rPr>
          <w:rFonts w:ascii="Arial" w:eastAsia="Times New Roman" w:hAnsi="Arial" w:cs="Arial"/>
          <w:color w:val="000000" w:themeColor="text1"/>
          <w:sz w:val="19"/>
          <w:szCs w:val="19"/>
          <w:lang w:bidi="en-US"/>
        </w:rPr>
        <w:t xml:space="preserve"> </w:t>
      </w:r>
      <w:r w:rsidR="005508DE" w:rsidRPr="00362E9A">
        <w:rPr>
          <w:rFonts w:ascii="Arial" w:hAnsi="Arial" w:cs="Arial"/>
          <w:color w:val="000000" w:themeColor="text1"/>
          <w:sz w:val="19"/>
          <w:szCs w:val="19"/>
        </w:rPr>
        <w:t xml:space="preserve">Hodnotiteľ posúdi </w:t>
      </w:r>
      <w:r w:rsidR="00C1013B" w:rsidRPr="00362E9A">
        <w:rPr>
          <w:rFonts w:ascii="Arial" w:hAnsi="Arial" w:cs="Arial"/>
          <w:color w:val="000000" w:themeColor="text1"/>
          <w:sz w:val="19"/>
          <w:szCs w:val="19"/>
        </w:rPr>
        <w:t>najmä</w:t>
      </w:r>
      <w:r w:rsidR="005508DE" w:rsidRPr="00362E9A">
        <w:rPr>
          <w:rFonts w:ascii="Arial" w:hAnsi="Arial" w:cs="Arial"/>
          <w:color w:val="000000" w:themeColor="text1"/>
          <w:sz w:val="19"/>
          <w:szCs w:val="19"/>
        </w:rPr>
        <w:t>, či stavebné objekty</w:t>
      </w:r>
      <w:r w:rsidR="00A74D72">
        <w:rPr>
          <w:rFonts w:ascii="Arial" w:hAnsi="Arial" w:cs="Arial"/>
          <w:color w:val="000000" w:themeColor="text1"/>
          <w:sz w:val="19"/>
          <w:szCs w:val="19"/>
        </w:rPr>
        <w:t xml:space="preserve"> a</w:t>
      </w:r>
      <w:r w:rsidR="005508DE" w:rsidRPr="00362E9A">
        <w:rPr>
          <w:rFonts w:ascii="Arial" w:hAnsi="Arial" w:cs="Arial"/>
          <w:color w:val="000000" w:themeColor="text1"/>
          <w:sz w:val="19"/>
          <w:szCs w:val="19"/>
        </w:rPr>
        <w:t xml:space="preserve"> verejne prístupné priestory  sú</w:t>
      </w:r>
      <w:r w:rsidR="003D554C">
        <w:rPr>
          <w:rFonts w:ascii="Arial" w:hAnsi="Arial" w:cs="Arial"/>
          <w:color w:val="000000" w:themeColor="text1"/>
          <w:sz w:val="19"/>
          <w:szCs w:val="19"/>
        </w:rPr>
        <w:t>/budú</w:t>
      </w:r>
      <w:r w:rsidR="005508DE" w:rsidRPr="00362E9A">
        <w:rPr>
          <w:rFonts w:ascii="Arial" w:hAnsi="Arial" w:cs="Arial"/>
          <w:color w:val="000000" w:themeColor="text1"/>
          <w:sz w:val="19"/>
          <w:szCs w:val="19"/>
        </w:rPr>
        <w:t xml:space="preserve"> bezbariérové</w:t>
      </w:r>
      <w:r w:rsidR="003D554C">
        <w:rPr>
          <w:rFonts w:ascii="Arial" w:hAnsi="Arial" w:cs="Arial"/>
          <w:color w:val="000000" w:themeColor="text1"/>
          <w:sz w:val="19"/>
          <w:szCs w:val="19"/>
        </w:rPr>
        <w:t>,</w:t>
      </w:r>
      <w:r w:rsidR="00E31691">
        <w:rPr>
          <w:rFonts w:ascii="Arial" w:hAnsi="Arial" w:cs="Arial"/>
          <w:color w:val="000000" w:themeColor="text1"/>
          <w:sz w:val="19"/>
          <w:szCs w:val="19"/>
        </w:rPr>
        <w:t xml:space="preserve"> sú</w:t>
      </w:r>
      <w:r w:rsidR="003D554C">
        <w:rPr>
          <w:rFonts w:ascii="Arial" w:hAnsi="Arial" w:cs="Arial"/>
          <w:color w:val="000000" w:themeColor="text1"/>
          <w:sz w:val="19"/>
          <w:szCs w:val="19"/>
        </w:rPr>
        <w:t>/budú</w:t>
      </w:r>
      <w:r w:rsidR="005508DE" w:rsidRPr="00362E9A">
        <w:rPr>
          <w:rFonts w:ascii="Arial" w:hAnsi="Arial" w:cs="Arial"/>
          <w:color w:val="000000" w:themeColor="text1"/>
          <w:sz w:val="19"/>
          <w:szCs w:val="19"/>
        </w:rPr>
        <w:t xml:space="preserve"> v súlade s princípmi unive</w:t>
      </w:r>
      <w:r w:rsidR="00E31691">
        <w:rPr>
          <w:rFonts w:ascii="Arial" w:hAnsi="Arial" w:cs="Arial"/>
          <w:color w:val="000000" w:themeColor="text1"/>
          <w:sz w:val="19"/>
          <w:szCs w:val="19"/>
        </w:rPr>
        <w:t>rzálneho navrhovania a</w:t>
      </w:r>
      <w:r w:rsidR="003D554C">
        <w:rPr>
          <w:rFonts w:ascii="Arial" w:hAnsi="Arial" w:cs="Arial"/>
          <w:color w:val="000000" w:themeColor="text1"/>
          <w:sz w:val="19"/>
          <w:szCs w:val="19"/>
        </w:rPr>
        <w:t> </w:t>
      </w:r>
      <w:r w:rsidR="00E31691">
        <w:rPr>
          <w:rFonts w:ascii="Arial" w:hAnsi="Arial" w:cs="Arial"/>
          <w:color w:val="000000" w:themeColor="text1"/>
          <w:sz w:val="19"/>
          <w:szCs w:val="19"/>
        </w:rPr>
        <w:t>vytvárajú</w:t>
      </w:r>
      <w:r w:rsidR="003D554C">
        <w:rPr>
          <w:rFonts w:ascii="Arial" w:hAnsi="Arial" w:cs="Arial"/>
          <w:color w:val="000000" w:themeColor="text1"/>
          <w:sz w:val="19"/>
          <w:szCs w:val="19"/>
        </w:rPr>
        <w:t>/budú vytvárať</w:t>
      </w:r>
      <w:r w:rsidR="00E31691">
        <w:rPr>
          <w:rFonts w:ascii="Arial" w:hAnsi="Arial" w:cs="Arial"/>
          <w:color w:val="000000" w:themeColor="text1"/>
          <w:sz w:val="19"/>
          <w:szCs w:val="19"/>
        </w:rPr>
        <w:t xml:space="preserve"> podmienky pre prístup osobám so zdravotným postihnutím.</w:t>
      </w:r>
    </w:p>
    <w:p w14:paraId="06972A79" w14:textId="77777777" w:rsidR="00112473" w:rsidRPr="00A24479" w:rsidRDefault="00017303" w:rsidP="002F5DF2">
      <w:pPr>
        <w:spacing w:before="120" w:after="120" w:line="288" w:lineRule="auto"/>
        <w:jc w:val="both"/>
        <w:rPr>
          <w:rFonts w:ascii="Arial" w:hAnsi="Arial" w:cs="Arial"/>
          <w:color w:val="000000" w:themeColor="text1"/>
          <w:sz w:val="19"/>
          <w:szCs w:val="19"/>
        </w:rPr>
      </w:pPr>
      <w:r w:rsidRPr="00A2447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6838DD">
        <w:rPr>
          <w:rFonts w:ascii="Arial" w:hAnsi="Arial" w:cs="Arial"/>
          <w:color w:val="000000" w:themeColor="text1"/>
          <w:sz w:val="19"/>
          <w:szCs w:val="19"/>
        </w:rPr>
        <w:t>vylučujúceho</w:t>
      </w:r>
      <w:r w:rsidRPr="00A24479">
        <w:rPr>
          <w:rFonts w:ascii="Arial" w:hAnsi="Arial" w:cs="Arial"/>
          <w:color w:val="000000" w:themeColor="text1"/>
          <w:sz w:val="19"/>
          <w:szCs w:val="19"/>
        </w:rPr>
        <w:t xml:space="preserve"> kritéria, a to tak v prípade kladného ako </w:t>
      </w:r>
      <w:r w:rsidR="00225D57" w:rsidRPr="00A24479">
        <w:rPr>
          <w:rFonts w:ascii="Arial" w:hAnsi="Arial" w:cs="Arial"/>
          <w:color w:val="000000" w:themeColor="text1"/>
          <w:sz w:val="19"/>
          <w:szCs w:val="19"/>
        </w:rPr>
        <w:t>aj</w:t>
      </w:r>
      <w:r w:rsidRPr="00A24479">
        <w:rPr>
          <w:rFonts w:ascii="Arial" w:hAnsi="Arial" w:cs="Arial"/>
          <w:color w:val="000000" w:themeColor="text1"/>
          <w:sz w:val="19"/>
          <w:szCs w:val="19"/>
        </w:rPr>
        <w:t xml:space="preserve"> negatívneho hodnotenia.</w:t>
      </w: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D96064" w:rsidRPr="003C6DE1" w14:paraId="0FFF106B" w14:textId="77777777" w:rsidTr="00A57D93">
        <w:trPr>
          <w:trHeight w:val="388"/>
        </w:trPr>
        <w:tc>
          <w:tcPr>
            <w:tcW w:w="185" w:type="pct"/>
            <w:shd w:val="clear" w:color="auto" w:fill="DEEAF6" w:themeFill="accent1" w:themeFillTint="33"/>
            <w:vAlign w:val="center"/>
            <w:hideMark/>
          </w:tcPr>
          <w:p w14:paraId="70452298"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shd w:val="clear" w:color="auto" w:fill="DEEAF6" w:themeFill="accent1" w:themeFillTint="33"/>
            <w:vAlign w:val="center"/>
            <w:hideMark/>
          </w:tcPr>
          <w:p w14:paraId="274D1BBA"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8" w:type="pct"/>
            <w:shd w:val="clear" w:color="auto" w:fill="DEEAF6" w:themeFill="accent1" w:themeFillTint="33"/>
            <w:vAlign w:val="center"/>
            <w:hideMark/>
          </w:tcPr>
          <w:p w14:paraId="542D87CF"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71BFF6D9" w14:textId="77777777" w:rsidR="00D96064" w:rsidRPr="003C6DE1" w:rsidRDefault="00D96064"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6C6DDD30" w14:textId="77777777" w:rsidR="00D96064" w:rsidRPr="003C6DE1" w:rsidRDefault="00D96064"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4DCB6C1A"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5E2ACDB6" w14:textId="77777777" w:rsidTr="00A57D93">
        <w:trPr>
          <w:trHeight w:val="752"/>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47258CB9" w14:textId="77777777" w:rsidR="00A57D93" w:rsidRPr="003C6DE1" w:rsidRDefault="00A57D93" w:rsidP="00485420">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1.6</w:t>
            </w:r>
          </w:p>
        </w:tc>
        <w:tc>
          <w:tcPr>
            <w:tcW w:w="846" w:type="pct"/>
            <w:vMerge w:val="restart"/>
            <w:tcBorders>
              <w:top w:val="single" w:sz="4" w:space="0" w:color="auto"/>
              <w:left w:val="single" w:sz="4" w:space="0" w:color="auto"/>
              <w:bottom w:val="single" w:sz="4" w:space="0" w:color="auto"/>
              <w:right w:val="single" w:sz="4" w:space="0" w:color="auto"/>
            </w:tcBorders>
            <w:vAlign w:val="center"/>
          </w:tcPr>
          <w:p w14:paraId="0694635C" w14:textId="77777777" w:rsidR="00A57D93" w:rsidRPr="003C6DE1" w:rsidRDefault="00A57D93"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Príspevok projektu k vyváženému územnému rozvoju</w:t>
            </w:r>
          </w:p>
        </w:tc>
        <w:tc>
          <w:tcPr>
            <w:tcW w:w="1498" w:type="pct"/>
            <w:vMerge w:val="restart"/>
            <w:tcBorders>
              <w:top w:val="single" w:sz="4" w:space="0" w:color="auto"/>
              <w:left w:val="single" w:sz="4" w:space="0" w:color="auto"/>
              <w:bottom w:val="single" w:sz="4" w:space="0" w:color="auto"/>
              <w:right w:val="single" w:sz="4" w:space="0" w:color="auto"/>
            </w:tcBorders>
            <w:vAlign w:val="center"/>
          </w:tcPr>
          <w:p w14:paraId="05B48536" w14:textId="77777777" w:rsidR="00A57D93" w:rsidRPr="003C6DE1" w:rsidRDefault="00A57D93" w:rsidP="009F2D40">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Kritérium hodnotí mieru príspevku projektu k prepájaniu centier osídlenia (v zmysle Prílohy č. 4 k Metodike multikriteriálneho hodnotenia investičných projektov pre IROP/RIÚS) a prístupu k základným sociálnym službám (vzdelanie, zdravotná a sociálna starostlivosť, kultúra atď.). </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79671259" w14:textId="77777777" w:rsidR="00A57D93" w:rsidRPr="003C6DE1" w:rsidRDefault="00A57D93" w:rsidP="002B4558">
            <w:pPr>
              <w:spacing w:line="288" w:lineRule="auto"/>
              <w:jc w:val="center"/>
              <w:rPr>
                <w:rFonts w:ascii="Arial" w:hAnsi="Arial" w:cs="Arial"/>
                <w:color w:val="000000" w:themeColor="text1"/>
                <w:sz w:val="19"/>
                <w:szCs w:val="19"/>
              </w:rPr>
            </w:pPr>
            <w:r w:rsidRPr="003C6DE1">
              <w:rPr>
                <w:rFonts w:ascii="Arial" w:eastAsia="Helvetica" w:hAnsi="Arial" w:cs="Arial"/>
                <w:color w:val="000000" w:themeColor="text1"/>
                <w:sz w:val="19"/>
                <w:szCs w:val="19"/>
              </w:rPr>
              <w:t>Bodové kritérium</w:t>
            </w:r>
          </w:p>
        </w:tc>
        <w:tc>
          <w:tcPr>
            <w:tcW w:w="458" w:type="pct"/>
            <w:tcBorders>
              <w:top w:val="single" w:sz="4" w:space="0" w:color="auto"/>
              <w:left w:val="single" w:sz="4" w:space="0" w:color="auto"/>
              <w:bottom w:val="single" w:sz="4" w:space="0" w:color="auto"/>
              <w:right w:val="single" w:sz="4" w:space="0" w:color="auto"/>
            </w:tcBorders>
            <w:vAlign w:val="center"/>
            <w:hideMark/>
          </w:tcPr>
          <w:p w14:paraId="0237E735"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4</w:t>
            </w:r>
          </w:p>
        </w:tc>
        <w:tc>
          <w:tcPr>
            <w:tcW w:w="1561" w:type="pct"/>
            <w:tcBorders>
              <w:top w:val="single" w:sz="4" w:space="0" w:color="auto"/>
              <w:left w:val="single" w:sz="4" w:space="0" w:color="auto"/>
              <w:bottom w:val="single" w:sz="4" w:space="0" w:color="auto"/>
              <w:right w:val="single" w:sz="4" w:space="0" w:color="auto"/>
            </w:tcBorders>
            <w:vAlign w:val="center"/>
            <w:hideMark/>
          </w:tcPr>
          <w:p w14:paraId="35AD8DEF" w14:textId="77777777" w:rsidR="00A57D93" w:rsidRPr="003C6DE1" w:rsidRDefault="00403FEF" w:rsidP="009F2D40">
            <w:pPr>
              <w:spacing w:line="288" w:lineRule="auto"/>
              <w:jc w:val="both"/>
              <w:rPr>
                <w:rFonts w:ascii="Arial" w:hAnsi="Arial" w:cs="Arial"/>
                <w:color w:val="000000" w:themeColor="text1"/>
                <w:sz w:val="19"/>
                <w:szCs w:val="19"/>
              </w:rPr>
            </w:pPr>
            <w:r>
              <w:rPr>
                <w:rFonts w:ascii="Arial" w:eastAsia="Helvetica" w:hAnsi="Arial" w:cs="Arial"/>
                <w:color w:val="000000" w:themeColor="text1"/>
                <w:sz w:val="19"/>
                <w:szCs w:val="19"/>
              </w:rPr>
              <w:t>Projekt prispieva k</w:t>
            </w:r>
            <w:r w:rsidR="00A57D93" w:rsidRPr="003C6DE1">
              <w:rPr>
                <w:rFonts w:ascii="Arial" w:hAnsi="Arial" w:cs="Arial"/>
                <w:color w:val="000000" w:themeColor="text1"/>
                <w:sz w:val="19"/>
                <w:szCs w:val="19"/>
              </w:rPr>
              <w:t xml:space="preserve"> prepájaniu centier osídlenia a prístupu k základným sociálnym službám.</w:t>
            </w:r>
          </w:p>
        </w:tc>
      </w:tr>
      <w:tr w:rsidR="00A57D93" w:rsidRPr="003C6DE1" w14:paraId="0FA7D54E" w14:textId="77777777" w:rsidTr="00A57D93">
        <w:trPr>
          <w:trHeight w:val="540"/>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2B229F54"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6A4715AE"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498" w:type="pct"/>
            <w:vMerge/>
            <w:tcBorders>
              <w:top w:val="single" w:sz="4" w:space="0" w:color="auto"/>
              <w:left w:val="single" w:sz="4" w:space="0" w:color="auto"/>
              <w:bottom w:val="single" w:sz="4" w:space="0" w:color="auto"/>
              <w:right w:val="single" w:sz="4" w:space="0" w:color="auto"/>
            </w:tcBorders>
            <w:vAlign w:val="center"/>
            <w:hideMark/>
          </w:tcPr>
          <w:p w14:paraId="4417AEF2" w14:textId="77777777" w:rsidR="00A57D93" w:rsidRPr="003C6DE1" w:rsidRDefault="00A57D93"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B9F419E"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07A54416"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1561" w:type="pct"/>
            <w:tcBorders>
              <w:top w:val="single" w:sz="4" w:space="0" w:color="auto"/>
              <w:left w:val="single" w:sz="4" w:space="0" w:color="auto"/>
              <w:bottom w:val="single" w:sz="4" w:space="0" w:color="auto"/>
              <w:right w:val="single" w:sz="4" w:space="0" w:color="auto"/>
            </w:tcBorders>
            <w:vAlign w:val="center"/>
            <w:hideMark/>
          </w:tcPr>
          <w:p w14:paraId="6A31B2DE" w14:textId="77777777" w:rsidR="00A57D93" w:rsidRPr="003C6DE1" w:rsidRDefault="00A57D93"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neprispieva k </w:t>
            </w:r>
            <w:r w:rsidRPr="003C6DE1">
              <w:rPr>
                <w:rFonts w:ascii="Arial" w:hAnsi="Arial" w:cs="Arial"/>
                <w:color w:val="000000" w:themeColor="text1"/>
                <w:sz w:val="19"/>
                <w:szCs w:val="19"/>
              </w:rPr>
              <w:t xml:space="preserve"> prepájaniu centier osídlenia a prístupu k základným sociálnym službám.</w:t>
            </w:r>
          </w:p>
        </w:tc>
      </w:tr>
    </w:tbl>
    <w:p w14:paraId="34AEBEF8" w14:textId="77777777" w:rsidR="00F958A2" w:rsidRPr="003C6DE1" w:rsidRDefault="00F958A2" w:rsidP="00354A5D">
      <w:pPr>
        <w:tabs>
          <w:tab w:val="left" w:pos="165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 príloha Opis projektu.</w:t>
      </w:r>
    </w:p>
    <w:p w14:paraId="2EE0FB53" w14:textId="77777777" w:rsidR="00AF166F" w:rsidRDefault="00F958A2" w:rsidP="00DC7071">
      <w:pPr>
        <w:spacing w:line="288" w:lineRule="auto"/>
        <w:jc w:val="both"/>
        <w:rPr>
          <w:rFonts w:ascii="Arial" w:hAnsi="Arial" w:cs="Arial"/>
          <w:color w:val="000000" w:themeColor="text1"/>
          <w:sz w:val="19"/>
          <w:szCs w:val="19"/>
        </w:rPr>
      </w:pPr>
      <w:r w:rsidRPr="00F27F8B">
        <w:rPr>
          <w:rFonts w:ascii="Arial" w:hAnsi="Arial" w:cs="Arial"/>
          <w:color w:val="000000" w:themeColor="text1"/>
          <w:sz w:val="19"/>
          <w:szCs w:val="19"/>
        </w:rPr>
        <w:t xml:space="preserve">Hodnotiteľ posúdi, či je v rámci žiadosti o NFP deklarovaný príspevok projektu k prepájaniu centier osídlenia definovanými v Prílohe č. 4 k Metodike multikriteriálneho hodnotenia investičných projektov pre IROP/RIÚS a či projekt zabezpečuje prístup k základným sociálnym službám (vzdelanie, zdravotná a sociálna starostlivosť, kultúra atď.) v rámci mobility obyvateľstva za prácou a službami. </w:t>
      </w:r>
    </w:p>
    <w:p w14:paraId="07DE96F8" w14:textId="77777777" w:rsidR="009F2D40" w:rsidRPr="00F27F8B" w:rsidRDefault="009F2D40" w:rsidP="00DC7071">
      <w:pPr>
        <w:spacing w:line="288" w:lineRule="auto"/>
        <w:jc w:val="both"/>
        <w:rPr>
          <w:rFonts w:ascii="Arial" w:hAnsi="Arial" w:cs="Arial"/>
          <w:color w:val="000000" w:themeColor="text1"/>
          <w:sz w:val="19"/>
          <w:szCs w:val="19"/>
        </w:rPr>
      </w:pPr>
    </w:p>
    <w:p w14:paraId="081660B8" w14:textId="77777777" w:rsidR="00435DC5" w:rsidRPr="00F27F8B" w:rsidRDefault="00F27F8B" w:rsidP="00F27F8B">
      <w:pPr>
        <w:spacing w:after="0"/>
        <w:rPr>
          <w:rFonts w:ascii="Arial" w:hAnsi="Arial" w:cs="Arial"/>
          <w:color w:val="000000" w:themeColor="text1"/>
          <w:sz w:val="19"/>
          <w:szCs w:val="19"/>
        </w:rPr>
      </w:pPr>
      <w:r w:rsidRPr="00F27F8B">
        <w:rPr>
          <w:rFonts w:ascii="Arial" w:hAnsi="Arial" w:cs="Arial"/>
          <w:color w:val="000000" w:themeColor="text1"/>
          <w:sz w:val="19"/>
          <w:szCs w:val="19"/>
        </w:rPr>
        <w:lastRenderedPageBreak/>
        <w:t>PRÍLOHA č. 4 k Metodike multikriteriálneho hodnotenia investičných projektov pre IROP/RIÚS - Zoznam centier osídlenia nadregionálneho významu (KURS 2011)</w:t>
      </w:r>
    </w:p>
    <w:tbl>
      <w:tblPr>
        <w:tblW w:w="5000" w:type="pct"/>
        <w:tblCellMar>
          <w:left w:w="70" w:type="dxa"/>
          <w:right w:w="70" w:type="dxa"/>
        </w:tblCellMar>
        <w:tblLook w:val="04A0" w:firstRow="1" w:lastRow="0" w:firstColumn="1" w:lastColumn="0" w:noHBand="0" w:noVBand="1"/>
      </w:tblPr>
      <w:tblGrid>
        <w:gridCol w:w="8455"/>
        <w:gridCol w:w="6595"/>
      </w:tblGrid>
      <w:tr w:rsidR="00E11BD7" w:rsidRPr="00F27F8B" w14:paraId="71310DBA"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8923D8" w14:textId="77777777" w:rsidR="00E11BD7" w:rsidRPr="00A6608D" w:rsidRDefault="00E11BD7" w:rsidP="00D5500A">
            <w:pPr>
              <w:spacing w:after="0" w:line="240" w:lineRule="auto"/>
              <w:jc w:val="center"/>
              <w:rPr>
                <w:rFonts w:ascii="Arial" w:hAnsi="Arial" w:cs="Arial"/>
                <w:b/>
                <w:color w:val="000000" w:themeColor="text1"/>
                <w:sz w:val="19"/>
                <w:szCs w:val="19"/>
              </w:rPr>
            </w:pPr>
            <w:r w:rsidRPr="00A6608D">
              <w:rPr>
                <w:rFonts w:ascii="Arial" w:hAnsi="Arial" w:cs="Arial"/>
                <w:b/>
                <w:color w:val="000000" w:themeColor="text1"/>
                <w:sz w:val="19"/>
                <w:szCs w:val="19"/>
              </w:rPr>
              <w:t>Zoznam centier osídlenia podľa KURS 2011</w:t>
            </w:r>
          </w:p>
        </w:tc>
      </w:tr>
      <w:tr w:rsidR="00E11BD7" w:rsidRPr="00F27F8B" w14:paraId="508AB482"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1E886D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Centrá osídlenia najvyššej úrovne</w:t>
            </w:r>
          </w:p>
        </w:tc>
      </w:tr>
      <w:tr w:rsidR="00E11BD7" w:rsidRPr="00F830BC" w14:paraId="23BA1975"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BD27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Bratislava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6061E0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Košice</w:t>
            </w:r>
          </w:p>
        </w:tc>
      </w:tr>
      <w:tr w:rsidR="00E11BD7" w:rsidRPr="00F830BC" w14:paraId="0AAD9CEB"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356F521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Centrá osídlenia prvej skupiny</w:t>
            </w:r>
          </w:p>
        </w:tc>
      </w:tr>
      <w:tr w:rsidR="00E11BD7" w:rsidRPr="00F830BC" w14:paraId="1217072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9A54F"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CF79B8C"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Druhá podskupina</w:t>
            </w:r>
          </w:p>
        </w:tc>
      </w:tr>
      <w:tr w:rsidR="00E11BD7" w:rsidRPr="00F830BC" w14:paraId="2C7A68D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A2CF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Banská Bystrica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21C231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Martin</w:t>
            </w:r>
          </w:p>
        </w:tc>
      </w:tr>
      <w:tr w:rsidR="00E11BD7" w:rsidRPr="00F830BC" w14:paraId="3F33F9F4"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4F13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Nitra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177E25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Poprad</w:t>
            </w:r>
          </w:p>
        </w:tc>
      </w:tr>
      <w:tr w:rsidR="00E11BD7" w:rsidRPr="00F830BC" w14:paraId="0FBB0A2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8DC4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Prešov</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6F6A8E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Nové Zámky</w:t>
            </w:r>
          </w:p>
        </w:tc>
      </w:tr>
      <w:tr w:rsidR="00E11BD7" w:rsidRPr="00F830BC" w14:paraId="091DF0E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13849"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Žilina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959124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Zvolen</w:t>
            </w:r>
          </w:p>
        </w:tc>
      </w:tr>
      <w:tr w:rsidR="00E11BD7" w:rsidRPr="00F830BC" w14:paraId="37577F79"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F849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Trenčín</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47F6BC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súmestie Prievidza – Bojnice</w:t>
            </w:r>
          </w:p>
        </w:tc>
      </w:tr>
      <w:tr w:rsidR="00E11BD7" w:rsidRPr="00F830BC" w14:paraId="4FB0287C"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2234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Trnava</w:t>
            </w:r>
          </w:p>
        </w:tc>
        <w:tc>
          <w:tcPr>
            <w:tcW w:w="2191" w:type="pct"/>
            <w:tcBorders>
              <w:top w:val="single" w:sz="4" w:space="0" w:color="auto"/>
              <w:left w:val="nil"/>
              <w:bottom w:val="single" w:sz="4" w:space="0" w:color="auto"/>
              <w:right w:val="single" w:sz="4" w:space="0" w:color="000000"/>
            </w:tcBorders>
            <w:shd w:val="clear" w:color="auto" w:fill="auto"/>
            <w:noWrap/>
            <w:vAlign w:val="center"/>
            <w:hideMark/>
          </w:tcPr>
          <w:p w14:paraId="5CD0C205"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18660163"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340E01C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Centrá osídlenia druhej skupiny</w:t>
            </w:r>
          </w:p>
        </w:tc>
      </w:tr>
      <w:tr w:rsidR="00E11BD7" w:rsidRPr="00F830BC" w14:paraId="150A2F8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FF641"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2A6D36F"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Druhá podskupina</w:t>
            </w:r>
          </w:p>
        </w:tc>
      </w:tr>
      <w:tr w:rsidR="00E11BD7" w:rsidRPr="00F830BC" w14:paraId="3EA66CE1"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E1E9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Bardejov</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8786AC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Brezno</w:t>
            </w:r>
          </w:p>
        </w:tc>
      </w:tr>
      <w:tr w:rsidR="00E11BD7" w:rsidRPr="00F830BC" w14:paraId="75DADAB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BB9F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Čadca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4095A5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Dolný Kubín</w:t>
            </w:r>
          </w:p>
        </w:tc>
      </w:tr>
      <w:tr w:rsidR="00E11BD7" w:rsidRPr="00F830BC" w14:paraId="1A573D4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5CA5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Dunajská Streda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131460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Galanta</w:t>
            </w:r>
          </w:p>
        </w:tc>
      </w:tr>
      <w:tr w:rsidR="00E11BD7" w:rsidRPr="00F830BC" w14:paraId="032E6E3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870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Humenné</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4065D1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Kežmarok</w:t>
            </w:r>
          </w:p>
        </w:tc>
      </w:tr>
      <w:tr w:rsidR="00E11BD7" w:rsidRPr="00F830BC" w14:paraId="04FCFD7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6D73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Komárno</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3BA813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Nové Mesto nad Váhom</w:t>
            </w:r>
          </w:p>
        </w:tc>
      </w:tr>
      <w:tr w:rsidR="00E11BD7" w:rsidRPr="00F830BC" w14:paraId="68559FF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4A52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Levice</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991C59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Pezinok</w:t>
            </w:r>
          </w:p>
        </w:tc>
      </w:tr>
      <w:tr w:rsidR="00E11BD7" w:rsidRPr="00F830BC" w14:paraId="7C506C63"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5F76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Liptovský Mikuláš</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C5036B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Púchov</w:t>
            </w:r>
          </w:p>
        </w:tc>
      </w:tr>
      <w:tr w:rsidR="00E11BD7" w:rsidRPr="00F830BC" w14:paraId="1B11712B"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B049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Lučenec</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2CC84D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Rožňava</w:t>
            </w:r>
          </w:p>
        </w:tc>
      </w:tr>
      <w:tr w:rsidR="00E11BD7" w:rsidRPr="00F830BC" w14:paraId="5831BB7C"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F4D86"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Michalovce</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CBDCB6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Senica</w:t>
            </w:r>
          </w:p>
        </w:tc>
      </w:tr>
      <w:tr w:rsidR="00E11BD7" w:rsidRPr="00F830BC" w14:paraId="150959E9"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2684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Piešťany</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C982D2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Vranov nad Topľou</w:t>
            </w:r>
          </w:p>
        </w:tc>
      </w:tr>
      <w:tr w:rsidR="00E11BD7" w:rsidRPr="00F830BC" w14:paraId="0B7FE82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AF53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Považská Bystrica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F2E3A5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Žiar nad Hronom</w:t>
            </w:r>
          </w:p>
        </w:tc>
      </w:tr>
      <w:tr w:rsidR="00E11BD7" w:rsidRPr="00F830BC" w14:paraId="270B1E16"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9F8E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Prievidza</w:t>
            </w:r>
          </w:p>
        </w:tc>
        <w:tc>
          <w:tcPr>
            <w:tcW w:w="21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DD257"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7DBFF54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FA9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Rimavská Sobota</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11D399CD"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7578F874"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0D02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Ružomberok</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13AD2BE0"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2337067E"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0704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Spišská Nová Ves</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941250D"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33EFAA61"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0CE0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Topoľčany</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66ED2D4C"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597959C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8290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Trebišov</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12FB9B16"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19C4D290"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62FB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Zvolen</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14123696"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4A2B30F8"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2ECEAF6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Centrá osídlenia tretej skupiny</w:t>
            </w:r>
          </w:p>
        </w:tc>
      </w:tr>
      <w:tr w:rsidR="00E11BD7" w:rsidRPr="00F830BC" w14:paraId="3C0DE971"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28949"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lastRenderedPageBreak/>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A59A4A3"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Druhá podskupina</w:t>
            </w:r>
          </w:p>
        </w:tc>
      </w:tr>
      <w:tr w:rsidR="00E11BD7" w:rsidRPr="00F830BC" w14:paraId="035B99E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160E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Bánovce nad Bebravou</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1B04BE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Bojnice</w:t>
            </w:r>
          </w:p>
        </w:tc>
      </w:tr>
      <w:tr w:rsidR="00E11BD7" w:rsidRPr="00F830BC" w14:paraId="144B3A8D"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B2DD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Banská Štiavnica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F8AA0E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Bytča</w:t>
            </w:r>
          </w:p>
        </w:tc>
      </w:tr>
      <w:tr w:rsidR="00E11BD7" w:rsidRPr="00F830BC" w14:paraId="70470625"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1E00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Detva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9CC5E36"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Detva</w:t>
            </w:r>
          </w:p>
        </w:tc>
      </w:tr>
      <w:tr w:rsidR="00E11BD7" w:rsidRPr="00F830BC" w14:paraId="697999FD"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3B30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Dubnica nad Váhom a Nová Dubnica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1B8CC1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Fiľakovo</w:t>
            </w:r>
          </w:p>
        </w:tc>
      </w:tr>
      <w:tr w:rsidR="00E11BD7" w:rsidRPr="00F830BC" w14:paraId="4BD026A3"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57BB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Hlohovec</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838F30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Gelnica</w:t>
            </w:r>
          </w:p>
        </w:tc>
      </w:tr>
      <w:tr w:rsidR="00E11BD7" w:rsidRPr="00F830BC" w14:paraId="4BA47C44"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725E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Hlohovec a Leopoldov</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F264EA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Handlová</w:t>
            </w:r>
          </w:p>
        </w:tc>
      </w:tr>
      <w:tr w:rsidR="00E11BD7" w:rsidRPr="00F830BC" w14:paraId="1EA588EB"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0128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Kysucké Nové Mesto</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5126B2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Hnúšťa</w:t>
            </w:r>
          </w:p>
        </w:tc>
      </w:tr>
      <w:tr w:rsidR="00E11BD7" w:rsidRPr="00F830BC" w14:paraId="35F635C0"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267C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Levoča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8D31C6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Holíč</w:t>
            </w:r>
          </w:p>
        </w:tc>
      </w:tr>
      <w:tr w:rsidR="00E11BD7" w:rsidRPr="00F830BC" w14:paraId="7DCAEECB"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8CA69"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Malacky</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1F9F8C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Ilava</w:t>
            </w:r>
          </w:p>
        </w:tc>
      </w:tr>
      <w:tr w:rsidR="00E11BD7" w:rsidRPr="00F830BC" w14:paraId="0697689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7DA8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Myjava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2C765C1"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Kolárovo</w:t>
            </w:r>
          </w:p>
        </w:tc>
      </w:tr>
      <w:tr w:rsidR="00E11BD7" w:rsidRPr="00F830BC" w14:paraId="4DF1078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3592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Partizánske</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CFAB7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Kráľovský Chlmec</w:t>
            </w:r>
          </w:p>
        </w:tc>
      </w:tr>
      <w:tr w:rsidR="00E11BD7" w:rsidRPr="00F830BC" w14:paraId="51C4189F"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9F0E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Senec</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25C80C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Kremnica</w:t>
            </w:r>
          </w:p>
        </w:tc>
      </w:tr>
      <w:tr w:rsidR="00E11BD7" w:rsidRPr="00F830BC" w14:paraId="126BAEB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1618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Skalica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9385D9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Krupina</w:t>
            </w:r>
          </w:p>
        </w:tc>
      </w:tr>
      <w:tr w:rsidR="00E11BD7" w:rsidRPr="00F830BC" w14:paraId="088DFFA1"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99CA9"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Stará Ľubovňa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99BC98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Liptovský Hrádok</w:t>
            </w:r>
          </w:p>
        </w:tc>
      </w:tr>
      <w:tr w:rsidR="00E11BD7" w:rsidRPr="00F830BC" w14:paraId="3287213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48BF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Snina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FC98F31"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Medzilaborce</w:t>
            </w:r>
          </w:p>
        </w:tc>
      </w:tr>
      <w:tr w:rsidR="00E11BD7" w:rsidRPr="00F830BC" w14:paraId="32E6A97A"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13F3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Šaľa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1B25EA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Modra</w:t>
            </w:r>
          </w:p>
        </w:tc>
      </w:tr>
      <w:tr w:rsidR="00E11BD7" w:rsidRPr="00F830BC" w14:paraId="07B6CD75"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0819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Svidník</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C79622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Moldava nad Bodvou</w:t>
            </w:r>
          </w:p>
        </w:tc>
      </w:tr>
      <w:tr w:rsidR="00E11BD7" w:rsidRPr="00F830BC" w14:paraId="07D8F4F4"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4B4F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Veľký Krtíš a Modrý Kameň</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8CFD2D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Námestovo</w:t>
            </w:r>
          </w:p>
        </w:tc>
      </w:tr>
      <w:tr w:rsidR="00E11BD7" w:rsidRPr="00F830BC" w14:paraId="7469D55F" w14:textId="77777777" w:rsidTr="00435DC5">
        <w:trPr>
          <w:trHeight w:hRule="exact" w:val="284"/>
        </w:trPr>
        <w:tc>
          <w:tcPr>
            <w:tcW w:w="280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9DC81"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BCD0C9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Nová Baňa</w:t>
            </w:r>
          </w:p>
        </w:tc>
      </w:tr>
      <w:tr w:rsidR="00E11BD7" w:rsidRPr="00F830BC" w14:paraId="1AEA3E27"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B2BA4C3"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45C7B11"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Rajec</w:t>
            </w:r>
          </w:p>
        </w:tc>
      </w:tr>
      <w:tr w:rsidR="00E11BD7" w:rsidRPr="00F830BC" w14:paraId="521EC3FF"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75F2520"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82016F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Revúca</w:t>
            </w:r>
          </w:p>
        </w:tc>
      </w:tr>
      <w:tr w:rsidR="00E11BD7" w:rsidRPr="00F830BC" w14:paraId="0C566A70"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151F08C"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F85D55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Sabinov</w:t>
            </w:r>
          </w:p>
        </w:tc>
      </w:tr>
      <w:tr w:rsidR="00E11BD7" w:rsidRPr="00F830BC" w14:paraId="2B83C1E7"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A3E04FB"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851F729"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Sečovce</w:t>
            </w:r>
          </w:p>
        </w:tc>
      </w:tr>
      <w:tr w:rsidR="00E11BD7" w:rsidRPr="00F830BC" w14:paraId="664CE285"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8B284DE"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3A0439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Sereď</w:t>
            </w:r>
          </w:p>
        </w:tc>
      </w:tr>
      <w:tr w:rsidR="00E11BD7" w:rsidRPr="00F830BC" w14:paraId="1DF9C6BD"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E9B0838"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C97288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Stropkov</w:t>
            </w:r>
          </w:p>
        </w:tc>
      </w:tr>
      <w:tr w:rsidR="00E11BD7" w:rsidRPr="00F830BC" w14:paraId="4AF17882"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24A0D64"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DF068C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Svit</w:t>
            </w:r>
          </w:p>
        </w:tc>
      </w:tr>
      <w:tr w:rsidR="00E11BD7" w:rsidRPr="00F830BC" w14:paraId="3C84C0E1"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CA8EC9E"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78A379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Šahy</w:t>
            </w:r>
          </w:p>
        </w:tc>
      </w:tr>
      <w:tr w:rsidR="00E11BD7" w:rsidRPr="00F830BC" w14:paraId="0400584F"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4BE843B7"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87AA45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Šamorín</w:t>
            </w:r>
          </w:p>
        </w:tc>
      </w:tr>
      <w:tr w:rsidR="00E11BD7" w:rsidRPr="00F830BC" w14:paraId="7409D153"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C487DFB"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15D14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Štúrovo</w:t>
            </w:r>
          </w:p>
        </w:tc>
      </w:tr>
      <w:tr w:rsidR="00E11BD7" w:rsidRPr="00F830BC" w14:paraId="5D4CE1E7"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7B06320"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4D793C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Šurany</w:t>
            </w:r>
          </w:p>
        </w:tc>
      </w:tr>
      <w:tr w:rsidR="00E11BD7" w:rsidRPr="00F830BC" w14:paraId="45CD560C"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98345FD"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C20EA6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Trstená</w:t>
            </w:r>
          </w:p>
        </w:tc>
      </w:tr>
      <w:tr w:rsidR="00E11BD7" w:rsidRPr="00F830BC" w14:paraId="7E94CB20"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16AE219"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C70CDD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Tvrdošín</w:t>
            </w:r>
          </w:p>
        </w:tc>
      </w:tr>
      <w:tr w:rsidR="00E11BD7" w:rsidRPr="00F830BC" w14:paraId="05FFBAFD"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D4182A9"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53E66E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Veľký Krtíš</w:t>
            </w:r>
          </w:p>
        </w:tc>
      </w:tr>
      <w:tr w:rsidR="00E11BD7" w:rsidRPr="00F830BC" w14:paraId="4ECC5D35"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EB53F6C"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A4EDEF6"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Veľký Meder</w:t>
            </w:r>
          </w:p>
        </w:tc>
      </w:tr>
      <w:tr w:rsidR="00E11BD7" w:rsidRPr="00F830BC" w14:paraId="57AB75A2"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1208BEE"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8A4DC7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Vráble</w:t>
            </w:r>
          </w:p>
        </w:tc>
      </w:tr>
      <w:tr w:rsidR="00E11BD7" w:rsidRPr="00F830BC" w14:paraId="120C326D"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7CCB9F7"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4072B1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Vysoké Tatry</w:t>
            </w:r>
          </w:p>
        </w:tc>
      </w:tr>
      <w:tr w:rsidR="00E11BD7" w:rsidRPr="00F830BC" w14:paraId="35464FA1"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8F72DC0"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DA31AC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Zlaté Moravce</w:t>
            </w:r>
          </w:p>
        </w:tc>
      </w:tr>
    </w:tbl>
    <w:p w14:paraId="6569B472" w14:textId="77777777" w:rsidR="00A071AD" w:rsidRPr="00A071AD" w:rsidRDefault="00A071AD" w:rsidP="00F958A2">
      <w:pPr>
        <w:spacing w:line="288" w:lineRule="auto"/>
        <w:rPr>
          <w:rFonts w:ascii="Arial" w:hAnsi="Arial" w:cs="Arial"/>
          <w:color w:val="000000" w:themeColor="text1"/>
          <w:sz w:val="10"/>
          <w:szCs w:val="10"/>
        </w:rPr>
      </w:pPr>
    </w:p>
    <w:p w14:paraId="233C54E7" w14:textId="77777777" w:rsidR="00F958A2" w:rsidRPr="003C6DE1" w:rsidRDefault="00F958A2" w:rsidP="00354A5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Následne vyhodnotí, či deklarovaný príspevok vyplýva z realizácie konkrétnych aktivít projektu. V prípade, že projekt spĺňa uvedené aspekty hod</w:t>
      </w:r>
      <w:r w:rsidR="00FE111D">
        <w:rPr>
          <w:rFonts w:ascii="Arial" w:hAnsi="Arial" w:cs="Arial"/>
          <w:color w:val="000000" w:themeColor="text1"/>
          <w:sz w:val="19"/>
          <w:szCs w:val="19"/>
        </w:rPr>
        <w:t>notiteľ pridelí bodovú hodnotu (</w:t>
      </w:r>
      <w:r w:rsidR="00403FEF">
        <w:rPr>
          <w:rFonts w:ascii="Arial" w:hAnsi="Arial" w:cs="Arial"/>
          <w:color w:val="000000" w:themeColor="text1"/>
          <w:sz w:val="19"/>
          <w:szCs w:val="19"/>
        </w:rPr>
        <w:t>4</w:t>
      </w:r>
      <w:r w:rsidR="00FE111D">
        <w:rPr>
          <w:rFonts w:ascii="Arial" w:hAnsi="Arial" w:cs="Arial"/>
          <w:color w:val="000000" w:themeColor="text1"/>
          <w:sz w:val="19"/>
          <w:szCs w:val="19"/>
        </w:rPr>
        <w:t>)</w:t>
      </w:r>
      <w:r w:rsidRPr="003C6DE1">
        <w:rPr>
          <w:rFonts w:ascii="Arial" w:hAnsi="Arial" w:cs="Arial"/>
          <w:color w:val="000000" w:themeColor="text1"/>
          <w:sz w:val="19"/>
          <w:szCs w:val="19"/>
        </w:rPr>
        <w:t xml:space="preserve">, v opačnom </w:t>
      </w:r>
      <w:r w:rsidR="00FE111D">
        <w:rPr>
          <w:rFonts w:ascii="Arial" w:hAnsi="Arial" w:cs="Arial"/>
          <w:color w:val="000000" w:themeColor="text1"/>
          <w:sz w:val="19"/>
          <w:szCs w:val="19"/>
        </w:rPr>
        <w:t>prípade pridelí bodovú hodnotu (0).</w:t>
      </w:r>
    </w:p>
    <w:p w14:paraId="5C91F370" w14:textId="77777777" w:rsidR="00AD4B64" w:rsidRDefault="00F958A2" w:rsidP="002F5DF2">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2"/>
        <w:gridCol w:w="2381"/>
        <w:gridCol w:w="4658"/>
        <w:gridCol w:w="1387"/>
        <w:gridCol w:w="1558"/>
        <w:gridCol w:w="4540"/>
      </w:tblGrid>
      <w:tr w:rsidR="00815698" w:rsidRPr="003C6DE1" w14:paraId="65CEB7DA" w14:textId="77777777" w:rsidTr="00601AEF">
        <w:trPr>
          <w:trHeight w:val="467"/>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6350180" w14:textId="77777777" w:rsidR="00815698" w:rsidRPr="003C6DE1" w:rsidRDefault="00815698" w:rsidP="00601AEF">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24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878855" w14:textId="77777777" w:rsidR="00815698" w:rsidRPr="003C6DE1" w:rsidRDefault="00815698" w:rsidP="00601AEF">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48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C85EFE1" w14:textId="77777777" w:rsidR="00815698" w:rsidRPr="003C6DE1" w:rsidRDefault="00815698" w:rsidP="00601AEF">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9508420" w14:textId="77777777" w:rsidR="00815698" w:rsidRPr="003C6DE1" w:rsidRDefault="00815698" w:rsidP="00FB255B">
            <w:pPr>
              <w:widowControl w:val="0"/>
              <w:spacing w:line="288" w:lineRule="auto"/>
              <w:ind w:left="143" w:hanging="14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0E97CFE" w14:textId="77777777" w:rsidR="00815698" w:rsidRPr="003C6DE1" w:rsidRDefault="00815698" w:rsidP="00601AEF">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47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86CED0C" w14:textId="77777777" w:rsidR="00815698" w:rsidRPr="003C6DE1" w:rsidRDefault="00815698" w:rsidP="00601AEF">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C25C9" w:rsidRPr="003C6DE1" w14:paraId="5842479C" w14:textId="77777777" w:rsidTr="00AD4B64">
        <w:trPr>
          <w:trHeight w:val="697"/>
        </w:trPr>
        <w:tc>
          <w:tcPr>
            <w:tcW w:w="606" w:type="dxa"/>
            <w:vMerge w:val="restart"/>
            <w:tcBorders>
              <w:top w:val="single" w:sz="4" w:space="0" w:color="auto"/>
              <w:left w:val="single" w:sz="4" w:space="0" w:color="auto"/>
              <w:right w:val="single" w:sz="4" w:space="0" w:color="auto"/>
            </w:tcBorders>
            <w:vAlign w:val="center"/>
          </w:tcPr>
          <w:p w14:paraId="467025E0" w14:textId="77777777" w:rsidR="00BC25C9" w:rsidRPr="003C6DE1" w:rsidRDefault="00BC25C9" w:rsidP="00A57D9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1.7</w:t>
            </w:r>
          </w:p>
        </w:tc>
        <w:tc>
          <w:tcPr>
            <w:tcW w:w="2457" w:type="dxa"/>
            <w:vMerge w:val="restart"/>
            <w:tcBorders>
              <w:top w:val="single" w:sz="4" w:space="0" w:color="auto"/>
              <w:left w:val="single" w:sz="4" w:space="0" w:color="auto"/>
              <w:right w:val="single" w:sz="4" w:space="0" w:color="auto"/>
            </w:tcBorders>
            <w:vAlign w:val="center"/>
          </w:tcPr>
          <w:p w14:paraId="5769C9A1" w14:textId="77777777" w:rsidR="00BC25C9" w:rsidRPr="003C6DE1" w:rsidRDefault="00BC25C9" w:rsidP="00601AEF">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Príspevok projektu k vytváraniu podmienok pre hospodársky rast</w:t>
            </w:r>
          </w:p>
        </w:tc>
        <w:tc>
          <w:tcPr>
            <w:tcW w:w="4842" w:type="dxa"/>
            <w:vMerge w:val="restart"/>
            <w:tcBorders>
              <w:top w:val="single" w:sz="4" w:space="0" w:color="auto"/>
              <w:left w:val="single" w:sz="4" w:space="0" w:color="auto"/>
              <w:right w:val="single" w:sz="4" w:space="0" w:color="auto"/>
            </w:tcBorders>
            <w:vAlign w:val="center"/>
          </w:tcPr>
          <w:p w14:paraId="10691BBA" w14:textId="77777777" w:rsidR="00BC25C9" w:rsidRPr="003C6DE1" w:rsidRDefault="00BC25C9" w:rsidP="009E2BE5">
            <w:pPr>
              <w:ind w:hanging="16"/>
              <w:contextualSpacing/>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Kritérium hodnotí príspevok projektu k napojeniu: </w:t>
            </w:r>
          </w:p>
          <w:p w14:paraId="2B597A2D" w14:textId="77777777" w:rsidR="00BC25C9" w:rsidRPr="003C6DE1" w:rsidRDefault="00BC25C9" w:rsidP="00E1588A">
            <w:pPr>
              <w:pStyle w:val="Odsekzoznamu"/>
              <w:numPr>
                <w:ilvl w:val="0"/>
                <w:numId w:val="14"/>
              </w:numPr>
              <w:spacing w:after="0" w:line="240" w:lineRule="auto"/>
              <w:ind w:left="411" w:hanging="270"/>
              <w:rPr>
                <w:rFonts w:ascii="Arial" w:eastAsia="Times New Roman" w:hAnsi="Arial" w:cs="Arial"/>
                <w:color w:val="000000" w:themeColor="text1"/>
                <w:sz w:val="19"/>
                <w:szCs w:val="19"/>
                <w:lang w:val="sk-SK"/>
              </w:rPr>
            </w:pPr>
            <w:r w:rsidRPr="003C6DE1">
              <w:rPr>
                <w:rFonts w:ascii="Arial" w:eastAsia="Times New Roman" w:hAnsi="Arial" w:cs="Arial"/>
                <w:color w:val="000000" w:themeColor="text1"/>
                <w:sz w:val="19"/>
                <w:szCs w:val="19"/>
                <w:lang w:val="sk-SK"/>
              </w:rPr>
              <w:t>priemyselných parkov a/alebo</w:t>
            </w:r>
          </w:p>
          <w:p w14:paraId="22B0CE64" w14:textId="77777777" w:rsidR="00BC25C9" w:rsidRPr="003C6DE1" w:rsidRDefault="00BC25C9" w:rsidP="00E1588A">
            <w:pPr>
              <w:numPr>
                <w:ilvl w:val="0"/>
                <w:numId w:val="1"/>
              </w:numPr>
              <w:ind w:left="411" w:hanging="270"/>
              <w:contextualSpacing/>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priemyselných zón a významných podnikov z hľadiska zamestnanosti a/alebo</w:t>
            </w:r>
          </w:p>
          <w:p w14:paraId="73EA9516" w14:textId="77777777" w:rsidR="00BC25C9" w:rsidRPr="003C6DE1" w:rsidRDefault="00BC25C9" w:rsidP="00E1588A">
            <w:pPr>
              <w:numPr>
                <w:ilvl w:val="0"/>
                <w:numId w:val="1"/>
              </w:numPr>
              <w:ind w:left="411" w:hanging="270"/>
              <w:contextualSpacing/>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prekladísk intermodálnej dopravy</w:t>
            </w:r>
          </w:p>
          <w:p w14:paraId="09666721" w14:textId="77777777" w:rsidR="00BC25C9" w:rsidRPr="003C6DE1" w:rsidRDefault="00BC25C9" w:rsidP="009E2BE5">
            <w:pPr>
              <w:ind w:left="411"/>
              <w:contextualSpacing/>
              <w:rPr>
                <w:rFonts w:ascii="Arial" w:eastAsia="Times New Roman" w:hAnsi="Arial" w:cs="Arial"/>
                <w:color w:val="000000" w:themeColor="text1"/>
                <w:sz w:val="19"/>
                <w:szCs w:val="19"/>
                <w:lang w:bidi="en-US"/>
              </w:rPr>
            </w:pPr>
          </w:p>
          <w:p w14:paraId="388F1376" w14:textId="77777777" w:rsidR="00BC25C9" w:rsidRPr="003C6DE1" w:rsidRDefault="00BC25C9" w:rsidP="00815698">
            <w:pPr>
              <w:spacing w:line="288" w:lineRule="auto"/>
              <w:rPr>
                <w:rFonts w:ascii="Arial" w:hAnsi="Arial" w:cs="Arial"/>
                <w:color w:val="000000" w:themeColor="text1"/>
                <w:sz w:val="19"/>
                <w:szCs w:val="19"/>
              </w:rPr>
            </w:pPr>
            <w:r w:rsidRPr="003C6DE1">
              <w:rPr>
                <w:rFonts w:ascii="Arial" w:eastAsia="Times New Roman" w:hAnsi="Arial" w:cs="Arial"/>
                <w:color w:val="000000" w:themeColor="text1"/>
                <w:sz w:val="19"/>
                <w:szCs w:val="19"/>
                <w:lang w:bidi="en-US"/>
              </w:rPr>
              <w:t>na dopravnú infraštruktúru vyšších kategórií.</w:t>
            </w:r>
          </w:p>
        </w:tc>
        <w:tc>
          <w:tcPr>
            <w:tcW w:w="1417" w:type="dxa"/>
            <w:vMerge w:val="restart"/>
            <w:tcBorders>
              <w:top w:val="single" w:sz="4" w:space="0" w:color="auto"/>
              <w:left w:val="single" w:sz="4" w:space="0" w:color="auto"/>
              <w:right w:val="single" w:sz="4" w:space="0" w:color="auto"/>
            </w:tcBorders>
            <w:vAlign w:val="center"/>
          </w:tcPr>
          <w:p w14:paraId="63EA71BA" w14:textId="77777777" w:rsidR="00BC25C9" w:rsidRPr="003C6DE1" w:rsidRDefault="00BC25C9" w:rsidP="00601AEF">
            <w:pPr>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rPr>
              <w:t>Bodové kritérium</w:t>
            </w:r>
          </w:p>
        </w:tc>
        <w:tc>
          <w:tcPr>
            <w:tcW w:w="1559" w:type="dxa"/>
            <w:tcBorders>
              <w:top w:val="single" w:sz="4" w:space="0" w:color="auto"/>
              <w:left w:val="single" w:sz="4" w:space="0" w:color="auto"/>
              <w:bottom w:val="single" w:sz="4" w:space="0" w:color="auto"/>
              <w:right w:val="single" w:sz="4" w:space="0" w:color="auto"/>
            </w:tcBorders>
            <w:vAlign w:val="center"/>
          </w:tcPr>
          <w:p w14:paraId="3419E0EF" w14:textId="77777777" w:rsidR="00BC25C9" w:rsidRPr="003C6DE1" w:rsidRDefault="00BC25C9" w:rsidP="00601AEF">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6</w:t>
            </w:r>
          </w:p>
        </w:tc>
        <w:tc>
          <w:tcPr>
            <w:tcW w:w="4733" w:type="dxa"/>
            <w:tcBorders>
              <w:top w:val="single" w:sz="4" w:space="0" w:color="auto"/>
              <w:left w:val="single" w:sz="4" w:space="0" w:color="auto"/>
              <w:bottom w:val="single" w:sz="4" w:space="0" w:color="auto"/>
              <w:right w:val="single" w:sz="4" w:space="0" w:color="auto"/>
            </w:tcBorders>
            <w:vAlign w:val="center"/>
          </w:tcPr>
          <w:p w14:paraId="5FD70E09" w14:textId="77777777" w:rsidR="00BC25C9" w:rsidRPr="003C6DE1" w:rsidRDefault="00BC25C9" w:rsidP="00BE7612">
            <w:pPr>
              <w:spacing w:line="288" w:lineRule="auto"/>
              <w:jc w:val="both"/>
              <w:rPr>
                <w:rFonts w:ascii="Arial" w:hAnsi="Arial" w:cs="Arial"/>
                <w:color w:val="000000" w:themeColor="text1"/>
                <w:sz w:val="19"/>
                <w:szCs w:val="19"/>
              </w:rPr>
            </w:pPr>
            <w:r w:rsidRPr="003C6DE1">
              <w:rPr>
                <w:rFonts w:ascii="Arial" w:eastAsia="Helvetica" w:hAnsi="Arial" w:cs="Arial"/>
                <w:color w:val="000000" w:themeColor="text1"/>
                <w:sz w:val="19"/>
                <w:szCs w:val="19"/>
              </w:rPr>
              <w:t>Projekt vytvára infraštruktúrne podmienky pre hospodársky rast a ekonomický rozvoj prostredníctvom napojenia priemyselných parkov a/alebo zón a významných podnikov a/alebo prekladísk intermodálnej prepravy na dopravnú infraštruktúru vyšších kategórií.</w:t>
            </w:r>
          </w:p>
        </w:tc>
      </w:tr>
      <w:tr w:rsidR="00BC25C9" w:rsidRPr="003C6DE1" w14:paraId="6A99BFBC" w14:textId="77777777" w:rsidTr="00AD4B64">
        <w:trPr>
          <w:trHeight w:val="697"/>
        </w:trPr>
        <w:tc>
          <w:tcPr>
            <w:tcW w:w="606" w:type="dxa"/>
            <w:vMerge/>
            <w:tcBorders>
              <w:left w:val="single" w:sz="4" w:space="0" w:color="auto"/>
              <w:right w:val="single" w:sz="4" w:space="0" w:color="auto"/>
            </w:tcBorders>
            <w:vAlign w:val="center"/>
          </w:tcPr>
          <w:p w14:paraId="01C20B6F" w14:textId="77777777" w:rsidR="00BC25C9" w:rsidRPr="003C6DE1" w:rsidRDefault="00BC25C9" w:rsidP="00601AEF">
            <w:pPr>
              <w:spacing w:line="288" w:lineRule="auto"/>
              <w:jc w:val="center"/>
              <w:rPr>
                <w:rFonts w:ascii="Arial" w:hAnsi="Arial" w:cs="Arial"/>
                <w:color w:val="000000" w:themeColor="text1"/>
                <w:sz w:val="19"/>
                <w:szCs w:val="19"/>
              </w:rPr>
            </w:pPr>
          </w:p>
        </w:tc>
        <w:tc>
          <w:tcPr>
            <w:tcW w:w="2457" w:type="dxa"/>
            <w:vMerge/>
            <w:tcBorders>
              <w:left w:val="single" w:sz="4" w:space="0" w:color="auto"/>
              <w:right w:val="single" w:sz="4" w:space="0" w:color="auto"/>
            </w:tcBorders>
            <w:vAlign w:val="center"/>
          </w:tcPr>
          <w:p w14:paraId="0C3D5A0C" w14:textId="77777777" w:rsidR="00BC25C9" w:rsidRPr="003C6DE1" w:rsidRDefault="00BC25C9" w:rsidP="00601AEF">
            <w:pPr>
              <w:spacing w:line="288" w:lineRule="auto"/>
              <w:rPr>
                <w:rFonts w:ascii="Arial" w:eastAsia="Helvetica" w:hAnsi="Arial" w:cs="Arial"/>
                <w:color w:val="000000" w:themeColor="text1"/>
                <w:sz w:val="19"/>
                <w:szCs w:val="19"/>
              </w:rPr>
            </w:pPr>
          </w:p>
        </w:tc>
        <w:tc>
          <w:tcPr>
            <w:tcW w:w="4842" w:type="dxa"/>
            <w:vMerge/>
            <w:tcBorders>
              <w:left w:val="single" w:sz="4" w:space="0" w:color="auto"/>
              <w:right w:val="single" w:sz="4" w:space="0" w:color="auto"/>
            </w:tcBorders>
            <w:vAlign w:val="center"/>
          </w:tcPr>
          <w:p w14:paraId="28B44519" w14:textId="77777777" w:rsidR="00BC25C9" w:rsidRPr="003C6DE1" w:rsidRDefault="00BC25C9" w:rsidP="00601AEF">
            <w:pPr>
              <w:spacing w:line="288" w:lineRule="auto"/>
              <w:rPr>
                <w:rFonts w:ascii="Arial" w:hAnsi="Arial" w:cs="Arial"/>
                <w:color w:val="000000" w:themeColor="text1"/>
                <w:sz w:val="19"/>
                <w:szCs w:val="19"/>
              </w:rPr>
            </w:pPr>
          </w:p>
        </w:tc>
        <w:tc>
          <w:tcPr>
            <w:tcW w:w="1417" w:type="dxa"/>
            <w:vMerge/>
            <w:tcBorders>
              <w:left w:val="single" w:sz="4" w:space="0" w:color="auto"/>
              <w:right w:val="single" w:sz="4" w:space="0" w:color="auto"/>
            </w:tcBorders>
            <w:vAlign w:val="center"/>
          </w:tcPr>
          <w:p w14:paraId="26CB862C" w14:textId="77777777" w:rsidR="00BC25C9" w:rsidRPr="003C6DE1" w:rsidRDefault="00BC25C9" w:rsidP="00601AEF">
            <w:pPr>
              <w:spacing w:line="288" w:lineRule="auto"/>
              <w:jc w:val="center"/>
              <w:rPr>
                <w:rFonts w:ascii="Arial" w:eastAsia="Helvetica" w:hAnsi="Arial" w:cs="Arial"/>
                <w:color w:val="000000" w:themeColor="text1"/>
                <w:sz w:val="19"/>
                <w:szCs w:val="19"/>
                <w:u w:color="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8E7161E" w14:textId="77777777" w:rsidR="00BC25C9" w:rsidRPr="003C6DE1" w:rsidRDefault="00BC25C9" w:rsidP="00601AEF">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4733" w:type="dxa"/>
            <w:tcBorders>
              <w:top w:val="single" w:sz="4" w:space="0" w:color="auto"/>
              <w:left w:val="single" w:sz="4" w:space="0" w:color="auto"/>
              <w:bottom w:val="single" w:sz="4" w:space="0" w:color="auto"/>
              <w:right w:val="single" w:sz="4" w:space="0" w:color="auto"/>
            </w:tcBorders>
            <w:vAlign w:val="center"/>
          </w:tcPr>
          <w:p w14:paraId="04487413" w14:textId="77777777" w:rsidR="00BC25C9" w:rsidRPr="003C6DE1" w:rsidRDefault="00BC25C9"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nevytvára infraštruktúrne podmienky pre hospodársky rast a ekonomický rozvoj, tzn. neprispieva k napojeniu priemyselných parkov a/alebo zón a významných podnikov a/alebo prekladísk intermodálnej prepravy na dopravnú infraštruktúru vyšších kategórií.</w:t>
            </w:r>
          </w:p>
        </w:tc>
      </w:tr>
    </w:tbl>
    <w:p w14:paraId="275D9066" w14:textId="77777777" w:rsidR="00F958A2" w:rsidRPr="003C6DE1" w:rsidRDefault="00F958A2" w:rsidP="00354A5D">
      <w:pPr>
        <w:tabs>
          <w:tab w:val="left" w:pos="165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 príloha Opis projektu.</w:t>
      </w:r>
    </w:p>
    <w:p w14:paraId="4B79719F" w14:textId="77777777" w:rsidR="00F958A2" w:rsidRPr="003C6DE1" w:rsidRDefault="00F958A2" w:rsidP="00354A5D">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v rámci žiadosti o NFP deklarovaný príspevok projektu k vytváraniu podmienok pre hospodársky rast. N</w:t>
      </w:r>
      <w:r w:rsidR="005C60FB">
        <w:rPr>
          <w:rFonts w:ascii="Arial" w:hAnsi="Arial" w:cs="Arial"/>
          <w:color w:val="000000" w:themeColor="text1"/>
          <w:sz w:val="19"/>
          <w:szCs w:val="19"/>
        </w:rPr>
        <w:t>ásledne vyhodnotí kritérium</w:t>
      </w:r>
      <w:r w:rsidRPr="003C6DE1">
        <w:rPr>
          <w:rFonts w:ascii="Arial" w:hAnsi="Arial" w:cs="Arial"/>
          <w:color w:val="000000" w:themeColor="text1"/>
          <w:sz w:val="19"/>
          <w:szCs w:val="19"/>
        </w:rPr>
        <w:t xml:space="preserve"> v zmysle popisu aplikácie hodnotiaceho kritéria, pričom hodnotí príspevok aktivít projektu k napojeniu:</w:t>
      </w:r>
    </w:p>
    <w:p w14:paraId="0D08AF11" w14:textId="77777777" w:rsidR="000A4424" w:rsidRPr="005808E5" w:rsidRDefault="0028560E"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priemyselných </w:t>
      </w:r>
      <w:r w:rsidRPr="005808E5">
        <w:rPr>
          <w:rFonts w:ascii="Arial" w:hAnsi="Arial" w:cs="Arial"/>
          <w:color w:val="000000" w:themeColor="text1"/>
          <w:sz w:val="19"/>
          <w:szCs w:val="19"/>
          <w:lang w:val="sk-SK"/>
        </w:rPr>
        <w:t>parkov a</w:t>
      </w:r>
      <w:r w:rsidRPr="005808E5">
        <w:rPr>
          <w:rFonts w:ascii="Arial" w:eastAsia="Times New Roman" w:hAnsi="Arial" w:cs="Arial"/>
          <w:color w:val="000000" w:themeColor="text1"/>
          <w:sz w:val="19"/>
          <w:szCs w:val="19"/>
          <w:lang w:val="sk-SK"/>
        </w:rPr>
        <w:t>/alebo,</w:t>
      </w:r>
    </w:p>
    <w:p w14:paraId="2130CB89" w14:textId="77777777" w:rsidR="000A4424" w:rsidRPr="005808E5" w:rsidRDefault="000A4424"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5808E5">
        <w:rPr>
          <w:rFonts w:ascii="Arial" w:eastAsia="Times New Roman" w:hAnsi="Arial" w:cs="Arial"/>
          <w:color w:val="000000" w:themeColor="text1"/>
          <w:sz w:val="19"/>
          <w:szCs w:val="19"/>
          <w:lang w:val="sk-SK"/>
        </w:rPr>
        <w:t xml:space="preserve">priemyselných zón a významných podnikov z hľadiska zamestnanosti </w:t>
      </w:r>
      <w:r w:rsidRPr="005808E5">
        <w:rPr>
          <w:rFonts w:ascii="Arial" w:hAnsi="Arial" w:cs="Arial"/>
          <w:color w:val="000000" w:themeColor="text1"/>
          <w:sz w:val="19"/>
          <w:szCs w:val="19"/>
          <w:lang w:val="sk-SK"/>
        </w:rPr>
        <w:t>(</w:t>
      </w:r>
      <w:r w:rsidRPr="005808E5">
        <w:rPr>
          <w:rFonts w:ascii="Arial" w:eastAsiaTheme="minorHAnsi" w:hAnsi="Arial" w:cs="Arial"/>
          <w:color w:val="000000" w:themeColor="text1"/>
          <w:sz w:val="19"/>
          <w:szCs w:val="19"/>
          <w:lang w:val="sk-SK" w:bidi="ar-SA"/>
        </w:rPr>
        <w:t>centrá hospodárskej</w:t>
      </w:r>
      <w:r w:rsidRPr="005808E5">
        <w:rPr>
          <w:rFonts w:ascii="Arial" w:hAnsi="Arial" w:cs="Arial"/>
          <w:color w:val="000000" w:themeColor="text1"/>
          <w:sz w:val="19"/>
          <w:szCs w:val="19"/>
          <w:lang w:val="sk-SK"/>
        </w:rPr>
        <w:t xml:space="preserve"> činnosti sústredené v rámci vymedzenej plochy, ktoré generujú minimálne 300 pracovných miest) </w:t>
      </w:r>
      <w:r w:rsidRPr="005808E5">
        <w:rPr>
          <w:rFonts w:ascii="Arial" w:eastAsia="Times New Roman" w:hAnsi="Arial" w:cs="Arial"/>
          <w:color w:val="000000" w:themeColor="text1"/>
          <w:sz w:val="19"/>
          <w:szCs w:val="19"/>
          <w:lang w:val="sk-SK"/>
        </w:rPr>
        <w:t>a/alebo</w:t>
      </w:r>
      <w:r w:rsidR="0028560E" w:rsidRPr="005808E5">
        <w:rPr>
          <w:rFonts w:ascii="Arial" w:eastAsia="Times New Roman" w:hAnsi="Arial" w:cs="Arial"/>
          <w:color w:val="000000" w:themeColor="text1"/>
          <w:sz w:val="19"/>
          <w:szCs w:val="19"/>
          <w:lang w:val="sk-SK"/>
        </w:rPr>
        <w:t>,</w:t>
      </w:r>
    </w:p>
    <w:p w14:paraId="67FD0EA0" w14:textId="77777777" w:rsidR="00F958A2" w:rsidRPr="005808E5" w:rsidRDefault="00F958A2"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5808E5">
        <w:rPr>
          <w:rFonts w:ascii="Arial" w:hAnsi="Arial" w:cs="Arial"/>
          <w:color w:val="000000" w:themeColor="text1"/>
          <w:sz w:val="19"/>
          <w:szCs w:val="19"/>
          <w:lang w:val="sk-SK"/>
        </w:rPr>
        <w:t>prekladísk intermodálnej dopravy.</w:t>
      </w:r>
    </w:p>
    <w:p w14:paraId="7226F161" w14:textId="77777777" w:rsidR="005C60FB" w:rsidRDefault="005C60FB" w:rsidP="00354A5D">
      <w:pPr>
        <w:spacing w:line="288" w:lineRule="auto"/>
        <w:jc w:val="both"/>
        <w:rPr>
          <w:rFonts w:ascii="Arial" w:hAnsi="Arial" w:cs="Arial"/>
          <w:color w:val="000000" w:themeColor="text1"/>
          <w:sz w:val="19"/>
          <w:szCs w:val="19"/>
        </w:rPr>
      </w:pPr>
      <w:r w:rsidRPr="005C60FB">
        <w:rPr>
          <w:rFonts w:ascii="Arial" w:hAnsi="Arial" w:cs="Arial"/>
          <w:color w:val="000000" w:themeColor="text1"/>
          <w:sz w:val="19"/>
          <w:szCs w:val="19"/>
        </w:rPr>
        <w:lastRenderedPageBreak/>
        <w:t xml:space="preserve">V prípade, že projekt </w:t>
      </w:r>
      <w:r w:rsidR="00793E98">
        <w:rPr>
          <w:rFonts w:ascii="Arial" w:hAnsi="Arial" w:cs="Arial"/>
          <w:color w:val="000000" w:themeColor="text1"/>
          <w:sz w:val="19"/>
          <w:szCs w:val="19"/>
        </w:rPr>
        <w:t xml:space="preserve">svojimi aktivitami (nie </w:t>
      </w:r>
      <w:r w:rsidR="00946AF4">
        <w:rPr>
          <w:rFonts w:ascii="Arial" w:hAnsi="Arial" w:cs="Arial"/>
          <w:color w:val="000000" w:themeColor="text1"/>
          <w:sz w:val="19"/>
          <w:szCs w:val="19"/>
        </w:rPr>
        <w:t xml:space="preserve">len </w:t>
      </w:r>
      <w:r w:rsidR="00793E98">
        <w:rPr>
          <w:rFonts w:ascii="Arial" w:hAnsi="Arial" w:cs="Arial"/>
          <w:color w:val="000000" w:themeColor="text1"/>
          <w:sz w:val="19"/>
          <w:szCs w:val="19"/>
        </w:rPr>
        <w:t xml:space="preserve">v deklaratórnej rovine) </w:t>
      </w:r>
      <w:r w:rsidRPr="005C60FB">
        <w:rPr>
          <w:rFonts w:ascii="Arial" w:hAnsi="Arial" w:cs="Arial"/>
          <w:color w:val="000000" w:themeColor="text1"/>
          <w:sz w:val="19"/>
          <w:szCs w:val="19"/>
        </w:rPr>
        <w:t xml:space="preserve">spĺňa </w:t>
      </w:r>
      <w:r>
        <w:rPr>
          <w:rFonts w:ascii="Arial" w:hAnsi="Arial" w:cs="Arial"/>
          <w:color w:val="000000" w:themeColor="text1"/>
          <w:sz w:val="19"/>
          <w:szCs w:val="19"/>
        </w:rPr>
        <w:t xml:space="preserve">minimálne 1 </w:t>
      </w:r>
      <w:r w:rsidR="00B87ED6">
        <w:rPr>
          <w:rFonts w:ascii="Arial" w:hAnsi="Arial" w:cs="Arial"/>
          <w:color w:val="000000" w:themeColor="text1"/>
          <w:sz w:val="19"/>
          <w:szCs w:val="19"/>
        </w:rPr>
        <w:t xml:space="preserve">vyššie uvedený </w:t>
      </w:r>
      <w:r>
        <w:rPr>
          <w:rFonts w:ascii="Arial" w:hAnsi="Arial" w:cs="Arial"/>
          <w:color w:val="000000" w:themeColor="text1"/>
          <w:sz w:val="19"/>
          <w:szCs w:val="19"/>
        </w:rPr>
        <w:t>aspekt</w:t>
      </w:r>
      <w:r w:rsidRPr="005C60FB">
        <w:rPr>
          <w:rFonts w:ascii="Arial" w:hAnsi="Arial" w:cs="Arial"/>
          <w:color w:val="000000" w:themeColor="text1"/>
          <w:sz w:val="19"/>
          <w:szCs w:val="19"/>
        </w:rPr>
        <w:t xml:space="preserve"> hod</w:t>
      </w:r>
      <w:r w:rsidR="00FE111D">
        <w:rPr>
          <w:rFonts w:ascii="Arial" w:hAnsi="Arial" w:cs="Arial"/>
          <w:color w:val="000000" w:themeColor="text1"/>
          <w:sz w:val="19"/>
          <w:szCs w:val="19"/>
        </w:rPr>
        <w:t>notiteľ pridelí bodovú hodnotu (</w:t>
      </w:r>
      <w:r>
        <w:rPr>
          <w:rFonts w:ascii="Arial" w:hAnsi="Arial" w:cs="Arial"/>
          <w:color w:val="000000" w:themeColor="text1"/>
          <w:sz w:val="19"/>
          <w:szCs w:val="19"/>
        </w:rPr>
        <w:t>6</w:t>
      </w:r>
      <w:r w:rsidR="00FE111D">
        <w:rPr>
          <w:rFonts w:ascii="Arial" w:hAnsi="Arial" w:cs="Arial"/>
          <w:color w:val="000000" w:themeColor="text1"/>
          <w:sz w:val="19"/>
          <w:szCs w:val="19"/>
        </w:rPr>
        <w:t>)</w:t>
      </w:r>
      <w:r w:rsidRPr="005C60FB">
        <w:rPr>
          <w:rFonts w:ascii="Arial" w:hAnsi="Arial" w:cs="Arial"/>
          <w:color w:val="000000" w:themeColor="text1"/>
          <w:sz w:val="19"/>
          <w:szCs w:val="19"/>
        </w:rPr>
        <w:t>, v opačnom pr</w:t>
      </w:r>
      <w:r w:rsidR="00FE111D">
        <w:rPr>
          <w:rFonts w:ascii="Arial" w:hAnsi="Arial" w:cs="Arial"/>
          <w:color w:val="000000" w:themeColor="text1"/>
          <w:sz w:val="19"/>
          <w:szCs w:val="19"/>
        </w:rPr>
        <w:t>ípade pridelí bodovú hodnotu (0).</w:t>
      </w:r>
      <w:r w:rsidR="00D53B08">
        <w:rPr>
          <w:rFonts w:ascii="Arial" w:hAnsi="Arial" w:cs="Arial"/>
          <w:color w:val="000000" w:themeColor="text1"/>
          <w:sz w:val="19"/>
          <w:szCs w:val="19"/>
        </w:rPr>
        <w:t xml:space="preserve"> </w:t>
      </w:r>
    </w:p>
    <w:p w14:paraId="5B070D99" w14:textId="77777777" w:rsidR="00F80CE5" w:rsidRDefault="00F958A2" w:rsidP="002F5DF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40427441" w14:textId="77777777" w:rsidR="00BE7612" w:rsidRPr="002F5DF2" w:rsidRDefault="00BE7612" w:rsidP="002F5DF2">
      <w:pPr>
        <w:spacing w:before="120" w:after="120" w:line="288" w:lineRule="auto"/>
        <w:jc w:val="both"/>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8326E2" w:rsidRPr="003C6DE1" w14:paraId="34CCEEE8" w14:textId="77777777" w:rsidTr="00D462F7">
        <w:trPr>
          <w:trHeight w:val="388"/>
        </w:trPr>
        <w:tc>
          <w:tcPr>
            <w:tcW w:w="185" w:type="pct"/>
            <w:shd w:val="clear" w:color="auto" w:fill="DEEAF6" w:themeFill="accent1" w:themeFillTint="33"/>
            <w:vAlign w:val="center"/>
            <w:hideMark/>
          </w:tcPr>
          <w:p w14:paraId="38A18E0F"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shd w:val="clear" w:color="auto" w:fill="DEEAF6" w:themeFill="accent1" w:themeFillTint="33"/>
            <w:vAlign w:val="center"/>
            <w:hideMark/>
          </w:tcPr>
          <w:p w14:paraId="28D3A95F"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5B1565C5"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5EEE229D" w14:textId="77777777" w:rsidR="008326E2" w:rsidRPr="003C6DE1" w:rsidRDefault="008326E2"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70B2B806"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134AB9F7"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62F7" w:rsidRPr="003C6DE1" w14:paraId="00B83A5A" w14:textId="77777777" w:rsidTr="00D462F7">
        <w:trPr>
          <w:trHeight w:val="594"/>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34F5FA45" w14:textId="77777777" w:rsidR="00D462F7" w:rsidRPr="003C6DE1" w:rsidRDefault="00D462F7"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1.8</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5B8F078D" w14:textId="77777777" w:rsidR="00D462F7" w:rsidRPr="003C6DE1" w:rsidRDefault="00D462F7" w:rsidP="002B4558">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Synergia a komplementarita s projektmi nadnárodnej a národnej cestnej dopravnej siete</w:t>
            </w:r>
          </w:p>
        </w:tc>
        <w:tc>
          <w:tcPr>
            <w:tcW w:w="1497" w:type="pct"/>
            <w:vMerge w:val="restart"/>
            <w:tcBorders>
              <w:top w:val="single" w:sz="4" w:space="0" w:color="auto"/>
              <w:left w:val="single" w:sz="4" w:space="0" w:color="auto"/>
              <w:bottom w:val="single" w:sz="4" w:space="0" w:color="auto"/>
              <w:right w:val="single" w:sz="4" w:space="0" w:color="auto"/>
            </w:tcBorders>
            <w:vAlign w:val="center"/>
            <w:hideMark/>
          </w:tcPr>
          <w:p w14:paraId="192187F0" w14:textId="77777777" w:rsidR="00D462F7" w:rsidRPr="003C6DE1" w:rsidRDefault="00D462F7" w:rsidP="002B4558">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Kritérium hodnotí dodatočné, resp. doplnkové efekty s investičnými intervenciami v podobe veľkých/národných projektov nadnárodnej a národnej cestnej dopravnej siete v operačných programoch OPD 2007 – 2013 a OPII 2014 – 2020 alebo projektmi výstavby diaľnic, rýchlostných ciest a ciest I. triedy financovanými z národných zdrojov či formou verejno-súkromných partnerstiev (PPP).</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3668C241" w14:textId="77777777" w:rsidR="00D462F7" w:rsidRPr="003C6DE1" w:rsidRDefault="00D462F7" w:rsidP="009E2BE5">
            <w:pPr>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6BF0F6B3"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16352EFC"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highlight w:val="yellow"/>
                <w:u w:color="000000"/>
              </w:rPr>
            </w:pPr>
            <w:r w:rsidRPr="003C6DE1">
              <w:rPr>
                <w:rFonts w:ascii="Arial" w:hAnsi="Arial" w:cs="Arial"/>
                <w:color w:val="000000" w:themeColor="text1"/>
                <w:sz w:val="19"/>
                <w:szCs w:val="19"/>
              </w:rPr>
              <w:t>4</w:t>
            </w:r>
          </w:p>
        </w:tc>
        <w:tc>
          <w:tcPr>
            <w:tcW w:w="1560" w:type="pct"/>
            <w:tcBorders>
              <w:top w:val="single" w:sz="4" w:space="0" w:color="auto"/>
              <w:left w:val="single" w:sz="4" w:space="0" w:color="auto"/>
              <w:bottom w:val="single" w:sz="4" w:space="0" w:color="000000" w:themeColor="text1"/>
              <w:right w:val="single" w:sz="4" w:space="0" w:color="auto"/>
            </w:tcBorders>
            <w:vAlign w:val="center"/>
            <w:hideMark/>
          </w:tcPr>
          <w:p w14:paraId="11583A10"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 xml:space="preserve">Projekt má dodatočné, resp. </w:t>
            </w:r>
            <w:r w:rsidRPr="003C6DE1">
              <w:rPr>
                <w:rFonts w:ascii="Arial" w:hAnsi="Arial" w:cs="Arial"/>
                <w:color w:val="000000" w:themeColor="text1"/>
                <w:sz w:val="19"/>
                <w:szCs w:val="19"/>
              </w:rPr>
              <w:t>doplnkové efekty s investičnými intervenciami v podobe veľkých/národných projektov nadnárodnej a národnej cestnej dopravnej siete.</w:t>
            </w:r>
          </w:p>
        </w:tc>
      </w:tr>
      <w:tr w:rsidR="00D462F7" w:rsidRPr="003C6DE1" w14:paraId="111D775F" w14:textId="77777777" w:rsidTr="00D462F7">
        <w:trPr>
          <w:trHeight w:val="554"/>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6A34D90"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31E35000" w14:textId="77777777" w:rsidR="00D462F7" w:rsidRPr="003C6DE1" w:rsidRDefault="00D462F7" w:rsidP="002B4558">
            <w:pPr>
              <w:spacing w:line="288" w:lineRule="auto"/>
              <w:rPr>
                <w:rFonts w:ascii="Arial" w:eastAsia="Helvetica" w:hAnsi="Arial" w:cs="Arial"/>
                <w:color w:val="000000" w:themeColor="text1"/>
                <w:sz w:val="19"/>
                <w:szCs w:val="19"/>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14:paraId="7880E843" w14:textId="77777777" w:rsidR="00D462F7" w:rsidRPr="003C6DE1" w:rsidRDefault="00D462F7"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045B517F"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000000" w:themeColor="text1"/>
              <w:left w:val="single" w:sz="4" w:space="0" w:color="auto"/>
              <w:bottom w:val="single" w:sz="4" w:space="0" w:color="auto"/>
              <w:right w:val="single" w:sz="4" w:space="0" w:color="auto"/>
            </w:tcBorders>
            <w:vAlign w:val="center"/>
            <w:hideMark/>
          </w:tcPr>
          <w:p w14:paraId="3E52320E"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highlight w:val="yellow"/>
                <w:u w:color="000000"/>
              </w:rPr>
            </w:pPr>
            <w:r w:rsidRPr="003C6DE1">
              <w:rPr>
                <w:rFonts w:ascii="Arial" w:eastAsia="Helvetica" w:hAnsi="Arial" w:cs="Arial"/>
                <w:color w:val="000000" w:themeColor="text1"/>
                <w:sz w:val="19"/>
                <w:szCs w:val="19"/>
                <w:u w:color="000000"/>
              </w:rPr>
              <w:t>0</w:t>
            </w:r>
          </w:p>
        </w:tc>
        <w:tc>
          <w:tcPr>
            <w:tcW w:w="1560" w:type="pct"/>
            <w:tcBorders>
              <w:top w:val="single" w:sz="4" w:space="0" w:color="000000" w:themeColor="text1"/>
              <w:left w:val="single" w:sz="4" w:space="0" w:color="auto"/>
              <w:bottom w:val="single" w:sz="4" w:space="0" w:color="auto"/>
              <w:right w:val="single" w:sz="4" w:space="0" w:color="auto"/>
            </w:tcBorders>
            <w:vAlign w:val="center"/>
            <w:hideMark/>
          </w:tcPr>
          <w:p w14:paraId="72571069"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 xml:space="preserve">Projekt nemá žiadne dodatočné, resp. </w:t>
            </w:r>
            <w:r w:rsidRPr="003C6DE1">
              <w:rPr>
                <w:rFonts w:ascii="Arial" w:hAnsi="Arial" w:cs="Arial"/>
                <w:color w:val="000000" w:themeColor="text1"/>
                <w:sz w:val="19"/>
                <w:szCs w:val="19"/>
              </w:rPr>
              <w:t>doplnkové efekty s investičnými intervenciami v podobe veľkých/národných projektov nadnárodnej a národnej cestnej dopravnej siete.</w:t>
            </w:r>
          </w:p>
        </w:tc>
      </w:tr>
    </w:tbl>
    <w:p w14:paraId="3279284B" w14:textId="77777777" w:rsidR="00F958A2" w:rsidRPr="003C6DE1" w:rsidRDefault="00F958A2"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 príloha Opis projektu.</w:t>
      </w:r>
    </w:p>
    <w:p w14:paraId="6D0B823C" w14:textId="77777777" w:rsidR="00F958A2" w:rsidRPr="003C6DE1" w:rsidRDefault="00F958A2"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v rámci žiadosti o NFP deklarovaná synergia, resp. komplementarita s inými projektmi  v podobe veľkých/národných projektov nadnárodnej a národnej cestnej dopravnej siete v operačných programoch OPD 2007 – 2013 a OPII 2014 – 2020 alebo projektmi výstavby diaľnic, rýchlostných ciest a ciest I. triedy financovanými z národných zdrojov či formou verejno-súkromných partnerstiev (PPP). Následne posúdi, či deklarovaný príspevok vyplýva z realizácie konkrétnych aktivít projektu pričom synergickým, resp. komplementárnym efektom je najmä vytvorenie uceleného, funkčného celku, resp. dochádza k vytvoreniu dodatočných pozitívnych výsledkov, ktoré vznikli vďaka spoločnej realizácii jednotlivých projektov. V prípade existencie dodatočných, resp. doplnkových </w:t>
      </w:r>
      <w:r w:rsidR="004A33E0">
        <w:rPr>
          <w:rFonts w:ascii="Arial" w:hAnsi="Arial" w:cs="Arial"/>
          <w:color w:val="000000" w:themeColor="text1"/>
          <w:sz w:val="19"/>
          <w:szCs w:val="19"/>
        </w:rPr>
        <w:t>efektov pridelí bodovú hodnotu (4)</w:t>
      </w:r>
      <w:r w:rsidRPr="003C6DE1">
        <w:rPr>
          <w:rFonts w:ascii="Arial" w:hAnsi="Arial" w:cs="Arial"/>
          <w:color w:val="000000" w:themeColor="text1"/>
          <w:sz w:val="19"/>
          <w:szCs w:val="19"/>
        </w:rPr>
        <w:t>, v opačnom prípade pridelí</w:t>
      </w:r>
      <w:r w:rsidR="004A33E0">
        <w:rPr>
          <w:rFonts w:ascii="Arial" w:hAnsi="Arial" w:cs="Arial"/>
          <w:color w:val="000000" w:themeColor="text1"/>
          <w:sz w:val="19"/>
          <w:szCs w:val="19"/>
        </w:rPr>
        <w:t xml:space="preserve"> bodovú hodnotu (0).</w:t>
      </w:r>
    </w:p>
    <w:p w14:paraId="4FEC7351" w14:textId="7CDCB629" w:rsidR="00F958A2" w:rsidRDefault="00F958A2" w:rsidP="00741973">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05BBFE76" w14:textId="77777777" w:rsidR="009F2D40" w:rsidRDefault="009F2D40" w:rsidP="00741973">
      <w:pPr>
        <w:spacing w:before="120" w:after="120" w:line="288" w:lineRule="auto"/>
        <w:jc w:val="both"/>
        <w:rPr>
          <w:rFonts w:ascii="Arial" w:hAnsi="Arial" w:cs="Arial"/>
          <w:color w:val="000000" w:themeColor="text1"/>
          <w:sz w:val="19"/>
          <w:szCs w:val="19"/>
        </w:rPr>
      </w:pPr>
    </w:p>
    <w:p w14:paraId="181DB8C1" w14:textId="77777777" w:rsidR="009F2D40" w:rsidRDefault="009F2D40" w:rsidP="00741973">
      <w:pPr>
        <w:spacing w:before="120" w:after="120" w:line="288" w:lineRule="auto"/>
        <w:jc w:val="both"/>
        <w:rPr>
          <w:rFonts w:ascii="Arial" w:hAnsi="Arial" w:cs="Arial"/>
          <w:color w:val="000000" w:themeColor="text1"/>
          <w:sz w:val="19"/>
          <w:szCs w:val="19"/>
        </w:rPr>
      </w:pPr>
    </w:p>
    <w:p w14:paraId="47458D51" w14:textId="77777777" w:rsidR="009F2D40" w:rsidRPr="003C6DE1" w:rsidRDefault="009F2D40" w:rsidP="00741973">
      <w:pPr>
        <w:spacing w:before="120" w:after="120" w:line="288" w:lineRule="auto"/>
        <w:jc w:val="both"/>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63"/>
        <w:gridCol w:w="2544"/>
        <w:gridCol w:w="4520"/>
        <w:gridCol w:w="1358"/>
        <w:gridCol w:w="1431"/>
        <w:gridCol w:w="4710"/>
      </w:tblGrid>
      <w:tr w:rsidR="008326E2" w:rsidRPr="003C6DE1" w14:paraId="3847FC77" w14:textId="77777777" w:rsidTr="00D462F7">
        <w:trPr>
          <w:trHeight w:val="388"/>
        </w:trPr>
        <w:tc>
          <w:tcPr>
            <w:tcW w:w="189" w:type="pct"/>
            <w:shd w:val="clear" w:color="auto" w:fill="DEEAF6" w:themeFill="accent1" w:themeFillTint="33"/>
            <w:vAlign w:val="center"/>
            <w:hideMark/>
          </w:tcPr>
          <w:p w14:paraId="3D10C8E9"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4" w:type="pct"/>
            <w:shd w:val="clear" w:color="auto" w:fill="DEEAF6" w:themeFill="accent1" w:themeFillTint="33"/>
            <w:vAlign w:val="center"/>
            <w:hideMark/>
          </w:tcPr>
          <w:p w14:paraId="47F86E5B"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20AE7F7D"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615D9D80" w14:textId="77777777" w:rsidR="008326E2" w:rsidRPr="003C6DE1" w:rsidRDefault="008326E2"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F700F17"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68FFCC28"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62F7" w:rsidRPr="003C6DE1" w14:paraId="6DADCCD3" w14:textId="77777777" w:rsidTr="00D462F7">
        <w:trPr>
          <w:trHeight w:val="557"/>
        </w:trPr>
        <w:tc>
          <w:tcPr>
            <w:tcW w:w="189" w:type="pct"/>
            <w:vMerge w:val="restart"/>
            <w:tcBorders>
              <w:top w:val="single" w:sz="4" w:space="0" w:color="auto"/>
              <w:left w:val="single" w:sz="4" w:space="0" w:color="auto"/>
              <w:right w:val="single" w:sz="4" w:space="0" w:color="auto"/>
            </w:tcBorders>
            <w:vAlign w:val="center"/>
            <w:hideMark/>
          </w:tcPr>
          <w:p w14:paraId="3CAD2438" w14:textId="77777777" w:rsidR="00D462F7" w:rsidRPr="003C6DE1" w:rsidRDefault="00D462F7"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1.9</w:t>
            </w:r>
          </w:p>
        </w:tc>
        <w:tc>
          <w:tcPr>
            <w:tcW w:w="844" w:type="pct"/>
            <w:vMerge w:val="restart"/>
            <w:tcBorders>
              <w:top w:val="single" w:sz="4" w:space="0" w:color="auto"/>
              <w:left w:val="single" w:sz="4" w:space="0" w:color="auto"/>
              <w:right w:val="single" w:sz="4" w:space="0" w:color="auto"/>
            </w:tcBorders>
            <w:vAlign w:val="center"/>
            <w:hideMark/>
          </w:tcPr>
          <w:p w14:paraId="59533AA7"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 xml:space="preserve">Príspevok projektu k podpore verejnej osobnej dopravy </w:t>
            </w:r>
          </w:p>
        </w:tc>
        <w:tc>
          <w:tcPr>
            <w:tcW w:w="1497" w:type="pct"/>
            <w:vMerge w:val="restart"/>
            <w:tcBorders>
              <w:top w:val="single" w:sz="4" w:space="0" w:color="auto"/>
              <w:left w:val="single" w:sz="4" w:space="0" w:color="auto"/>
              <w:right w:val="single" w:sz="4" w:space="0" w:color="auto"/>
            </w:tcBorders>
            <w:vAlign w:val="center"/>
          </w:tcPr>
          <w:p w14:paraId="68FE0F5A" w14:textId="77777777" w:rsidR="00D462F7" w:rsidRPr="003C6DE1" w:rsidRDefault="00D462F7" w:rsidP="00BE7612">
            <w:pPr>
              <w:jc w:val="both"/>
              <w:rPr>
                <w:rFonts w:ascii="Arial" w:hAnsi="Arial" w:cs="Arial"/>
                <w:color w:val="000000" w:themeColor="text1"/>
                <w:sz w:val="19"/>
                <w:szCs w:val="19"/>
              </w:rPr>
            </w:pPr>
            <w:r w:rsidRPr="003C6DE1">
              <w:rPr>
                <w:rFonts w:ascii="Arial" w:hAnsi="Arial" w:cs="Arial"/>
                <w:color w:val="000000" w:themeColor="text1"/>
                <w:sz w:val="19"/>
                <w:szCs w:val="19"/>
              </w:rPr>
              <w:t xml:space="preserve">Kritérium hodnotí mieru príspevku projektu k zlepšeniu podmienok pre cestnú hromadnú dopravu ako súčasti multimodálneho systému VOD, tvorbe integrovaných multimodálnych systémov dopravy alebo zabezpečuje prístup k verejnej osobnej doprave. </w:t>
            </w:r>
          </w:p>
          <w:p w14:paraId="759FE51B" w14:textId="77777777" w:rsidR="00D462F7" w:rsidRPr="003C6DE1" w:rsidRDefault="00D462F7" w:rsidP="00BE7612">
            <w:pPr>
              <w:jc w:val="both"/>
              <w:rPr>
                <w:rFonts w:ascii="Arial" w:hAnsi="Arial" w:cs="Arial"/>
                <w:color w:val="000000" w:themeColor="text1"/>
                <w:sz w:val="19"/>
                <w:szCs w:val="19"/>
              </w:rPr>
            </w:pPr>
            <w:r w:rsidRPr="003C6DE1">
              <w:rPr>
                <w:rFonts w:ascii="Arial" w:hAnsi="Arial" w:cs="Arial"/>
                <w:color w:val="000000" w:themeColor="text1"/>
                <w:sz w:val="19"/>
                <w:szCs w:val="19"/>
              </w:rPr>
              <w:t>Posudzuje sa príspevok projektu k nasledovným oblastiam:</w:t>
            </w:r>
          </w:p>
          <w:p w14:paraId="12252EDA" w14:textId="77777777" w:rsidR="00D462F7" w:rsidRPr="003C6DE1" w:rsidRDefault="00D462F7" w:rsidP="00E1588A">
            <w:pPr>
              <w:numPr>
                <w:ilvl w:val="0"/>
                <w:numId w:val="1"/>
              </w:numPr>
              <w:ind w:left="411"/>
              <w:rPr>
                <w:rFonts w:ascii="Arial" w:hAnsi="Arial" w:cs="Arial"/>
                <w:color w:val="000000" w:themeColor="text1"/>
                <w:sz w:val="19"/>
                <w:szCs w:val="19"/>
              </w:rPr>
            </w:pPr>
            <w:r w:rsidRPr="003C6DE1">
              <w:rPr>
                <w:rFonts w:ascii="Arial" w:hAnsi="Arial" w:cs="Arial"/>
                <w:color w:val="000000" w:themeColor="text1"/>
                <w:sz w:val="19"/>
                <w:szCs w:val="19"/>
              </w:rPr>
              <w:t>skráteniu jazdnej doby verejnej osobnej dopravy,</w:t>
            </w:r>
          </w:p>
          <w:p w14:paraId="3783265B" w14:textId="77777777" w:rsidR="00D462F7" w:rsidRPr="003C6DE1" w:rsidRDefault="00D462F7" w:rsidP="00E1588A">
            <w:pPr>
              <w:numPr>
                <w:ilvl w:val="0"/>
                <w:numId w:val="1"/>
              </w:numPr>
              <w:ind w:left="411"/>
              <w:rPr>
                <w:rFonts w:ascii="Arial" w:hAnsi="Arial" w:cs="Arial"/>
                <w:color w:val="000000" w:themeColor="text1"/>
                <w:sz w:val="19"/>
                <w:szCs w:val="19"/>
              </w:rPr>
            </w:pPr>
            <w:r w:rsidRPr="003C6DE1">
              <w:rPr>
                <w:rFonts w:ascii="Arial" w:hAnsi="Arial" w:cs="Arial"/>
                <w:color w:val="000000" w:themeColor="text1"/>
                <w:sz w:val="19"/>
                <w:szCs w:val="19"/>
              </w:rPr>
              <w:t>zníženiu prevádzkových nákladov verejnej osobnej dopravy,</w:t>
            </w:r>
          </w:p>
          <w:p w14:paraId="3D633DA3" w14:textId="77777777" w:rsidR="00D462F7" w:rsidRPr="003C6DE1" w:rsidRDefault="00D462F7" w:rsidP="00E1588A">
            <w:pPr>
              <w:numPr>
                <w:ilvl w:val="0"/>
                <w:numId w:val="1"/>
              </w:numPr>
              <w:ind w:left="411"/>
              <w:rPr>
                <w:rFonts w:ascii="Arial" w:hAnsi="Arial" w:cs="Arial"/>
                <w:color w:val="000000" w:themeColor="text1"/>
                <w:sz w:val="19"/>
                <w:szCs w:val="19"/>
              </w:rPr>
            </w:pPr>
            <w:r w:rsidRPr="003C6DE1">
              <w:rPr>
                <w:rFonts w:ascii="Arial" w:hAnsi="Arial" w:cs="Arial"/>
                <w:color w:val="000000" w:themeColor="text1"/>
                <w:sz w:val="19"/>
                <w:szCs w:val="19"/>
              </w:rPr>
              <w:t>integrácii a previazanosti služieb vo verejnej osobnej doprave,</w:t>
            </w:r>
          </w:p>
          <w:p w14:paraId="2340621F" w14:textId="77777777" w:rsidR="0079165F" w:rsidRDefault="00D462F7" w:rsidP="0079165F">
            <w:pPr>
              <w:numPr>
                <w:ilvl w:val="0"/>
                <w:numId w:val="1"/>
              </w:numPr>
              <w:ind w:left="411"/>
              <w:rPr>
                <w:rFonts w:ascii="Arial" w:hAnsi="Arial" w:cs="Arial"/>
                <w:color w:val="000000" w:themeColor="text1"/>
                <w:sz w:val="19"/>
                <w:szCs w:val="19"/>
              </w:rPr>
            </w:pPr>
            <w:r w:rsidRPr="003C6DE1">
              <w:rPr>
                <w:rFonts w:ascii="Arial" w:hAnsi="Arial" w:cs="Arial"/>
                <w:color w:val="000000" w:themeColor="text1"/>
                <w:sz w:val="19"/>
                <w:szCs w:val="19"/>
              </w:rPr>
              <w:t>využívaniu moderných IKT vo väzbe na potreby cestujúcich,</w:t>
            </w:r>
          </w:p>
          <w:p w14:paraId="7800F2CF" w14:textId="77777777" w:rsidR="00D462F7" w:rsidRPr="0079165F" w:rsidRDefault="00D462F7" w:rsidP="0079165F">
            <w:pPr>
              <w:numPr>
                <w:ilvl w:val="0"/>
                <w:numId w:val="1"/>
              </w:numPr>
              <w:ind w:left="411"/>
              <w:rPr>
                <w:rFonts w:ascii="Arial" w:hAnsi="Arial" w:cs="Arial"/>
                <w:color w:val="000000" w:themeColor="text1"/>
                <w:sz w:val="19"/>
                <w:szCs w:val="19"/>
              </w:rPr>
            </w:pPr>
            <w:r w:rsidRPr="0079165F">
              <w:rPr>
                <w:rFonts w:ascii="Arial" w:hAnsi="Arial" w:cs="Arial"/>
                <w:color w:val="000000" w:themeColor="text1"/>
                <w:sz w:val="19"/>
                <w:szCs w:val="19"/>
              </w:rPr>
              <w:t>rozvoju multimodality v osobnej doprave.</w:t>
            </w:r>
          </w:p>
        </w:tc>
        <w:tc>
          <w:tcPr>
            <w:tcW w:w="452" w:type="pct"/>
            <w:vMerge w:val="restart"/>
            <w:tcBorders>
              <w:top w:val="single" w:sz="4" w:space="0" w:color="auto"/>
              <w:left w:val="single" w:sz="4" w:space="0" w:color="auto"/>
              <w:right w:val="single" w:sz="4" w:space="0" w:color="auto"/>
            </w:tcBorders>
            <w:vAlign w:val="center"/>
            <w:hideMark/>
          </w:tcPr>
          <w:p w14:paraId="576FEE34" w14:textId="77777777" w:rsidR="00D462F7" w:rsidRPr="003C6DE1" w:rsidRDefault="00D462F7" w:rsidP="009E2BE5">
            <w:pPr>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7C12163B"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auto"/>
              <w:left w:val="single" w:sz="4" w:space="0" w:color="auto"/>
              <w:bottom w:val="single" w:sz="4" w:space="0" w:color="000000" w:themeColor="text1"/>
              <w:right w:val="single" w:sz="4" w:space="0" w:color="auto"/>
            </w:tcBorders>
            <w:vAlign w:val="center"/>
          </w:tcPr>
          <w:p w14:paraId="5CEBD15D"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5</w:t>
            </w:r>
          </w:p>
        </w:tc>
        <w:tc>
          <w:tcPr>
            <w:tcW w:w="1560" w:type="pct"/>
            <w:tcBorders>
              <w:top w:val="single" w:sz="4" w:space="0" w:color="auto"/>
              <w:left w:val="single" w:sz="4" w:space="0" w:color="auto"/>
              <w:bottom w:val="single" w:sz="4" w:space="0" w:color="000000" w:themeColor="text1"/>
              <w:right w:val="single" w:sz="4" w:space="0" w:color="auto"/>
            </w:tcBorders>
            <w:vAlign w:val="center"/>
            <w:hideMark/>
          </w:tcPr>
          <w:p w14:paraId="5DCBC768" w14:textId="77777777" w:rsidR="00D462F7" w:rsidRPr="003C6DE1" w:rsidRDefault="00D462F7" w:rsidP="002B4558">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min. 3 uvedeným oblastiam  a zároveň je dôležitou spojnicou pre miestnu/národnú verejnú osobnú dopravu alebo zabezpečuje prístup k verejnej osobnej doprave.</w:t>
            </w:r>
          </w:p>
        </w:tc>
      </w:tr>
      <w:tr w:rsidR="00D462F7" w:rsidRPr="003C6DE1" w14:paraId="448EF4BF" w14:textId="77777777" w:rsidTr="00D462F7">
        <w:trPr>
          <w:trHeight w:val="551"/>
        </w:trPr>
        <w:tc>
          <w:tcPr>
            <w:tcW w:w="189" w:type="pct"/>
            <w:vMerge/>
            <w:tcBorders>
              <w:left w:val="single" w:sz="4" w:space="0" w:color="auto"/>
              <w:right w:val="single" w:sz="4" w:space="0" w:color="auto"/>
            </w:tcBorders>
            <w:vAlign w:val="center"/>
            <w:hideMark/>
          </w:tcPr>
          <w:p w14:paraId="3F97B802"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right w:val="single" w:sz="4" w:space="0" w:color="auto"/>
            </w:tcBorders>
            <w:vAlign w:val="center"/>
            <w:hideMark/>
          </w:tcPr>
          <w:p w14:paraId="3A7AFA38"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p>
        </w:tc>
        <w:tc>
          <w:tcPr>
            <w:tcW w:w="1497" w:type="pct"/>
            <w:vMerge/>
            <w:tcBorders>
              <w:left w:val="single" w:sz="4" w:space="0" w:color="auto"/>
              <w:right w:val="single" w:sz="4" w:space="0" w:color="auto"/>
            </w:tcBorders>
            <w:vAlign w:val="center"/>
            <w:hideMark/>
          </w:tcPr>
          <w:p w14:paraId="1ADE19DA" w14:textId="77777777" w:rsidR="00D462F7" w:rsidRPr="003C6DE1" w:rsidRDefault="00D462F7" w:rsidP="002B4558">
            <w:pPr>
              <w:spacing w:line="288" w:lineRule="auto"/>
              <w:rPr>
                <w:rFonts w:ascii="Arial" w:eastAsia="Times New Roman" w:hAnsi="Arial" w:cs="Arial"/>
                <w:color w:val="000000" w:themeColor="text1"/>
                <w:sz w:val="19"/>
                <w:szCs w:val="19"/>
                <w:lang w:bidi="en-US"/>
              </w:rPr>
            </w:pPr>
          </w:p>
        </w:tc>
        <w:tc>
          <w:tcPr>
            <w:tcW w:w="452" w:type="pct"/>
            <w:vMerge/>
            <w:tcBorders>
              <w:left w:val="single" w:sz="4" w:space="0" w:color="auto"/>
              <w:right w:val="single" w:sz="4" w:space="0" w:color="auto"/>
            </w:tcBorders>
            <w:vAlign w:val="center"/>
            <w:hideMark/>
          </w:tcPr>
          <w:p w14:paraId="55927C10"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000000" w:themeColor="text1"/>
              <w:left w:val="single" w:sz="4" w:space="0" w:color="auto"/>
              <w:bottom w:val="single" w:sz="4" w:space="0" w:color="000000" w:themeColor="text1"/>
              <w:right w:val="single" w:sz="4" w:space="0" w:color="auto"/>
            </w:tcBorders>
            <w:vAlign w:val="center"/>
          </w:tcPr>
          <w:p w14:paraId="6FAE50AB"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3</w:t>
            </w:r>
          </w:p>
        </w:tc>
        <w:tc>
          <w:tcPr>
            <w:tcW w:w="1560" w:type="pct"/>
            <w:tcBorders>
              <w:top w:val="single" w:sz="4" w:space="0" w:color="000000" w:themeColor="text1"/>
              <w:left w:val="single" w:sz="4" w:space="0" w:color="auto"/>
              <w:bottom w:val="single" w:sz="4" w:space="0" w:color="000000" w:themeColor="text1"/>
              <w:right w:val="single" w:sz="4" w:space="0" w:color="auto"/>
            </w:tcBorders>
            <w:vAlign w:val="center"/>
            <w:hideMark/>
          </w:tcPr>
          <w:p w14:paraId="0D59AEAE" w14:textId="77777777" w:rsidR="00D462F7" w:rsidRPr="003C6DE1" w:rsidRDefault="00D462F7" w:rsidP="00B01AB6">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min. 3 uvedeným oblastiam, ale nepredstavuje dôležitú spojnicu pre miestnu/národnú verejnú osobnú dopravu ani nezabezpečuje prístup k verejnej osobnej doprave.</w:t>
            </w:r>
          </w:p>
        </w:tc>
      </w:tr>
      <w:tr w:rsidR="00D462F7" w:rsidRPr="003C6DE1" w14:paraId="0D279DFF" w14:textId="77777777" w:rsidTr="00D462F7">
        <w:trPr>
          <w:trHeight w:val="765"/>
        </w:trPr>
        <w:tc>
          <w:tcPr>
            <w:tcW w:w="189" w:type="pct"/>
            <w:vMerge/>
            <w:tcBorders>
              <w:left w:val="single" w:sz="4" w:space="0" w:color="auto"/>
              <w:right w:val="single" w:sz="4" w:space="0" w:color="auto"/>
            </w:tcBorders>
            <w:vAlign w:val="center"/>
            <w:hideMark/>
          </w:tcPr>
          <w:p w14:paraId="3B500B52"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right w:val="single" w:sz="4" w:space="0" w:color="auto"/>
            </w:tcBorders>
            <w:vAlign w:val="center"/>
            <w:hideMark/>
          </w:tcPr>
          <w:p w14:paraId="08CF0AA8"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p>
        </w:tc>
        <w:tc>
          <w:tcPr>
            <w:tcW w:w="1497" w:type="pct"/>
            <w:vMerge/>
            <w:tcBorders>
              <w:left w:val="single" w:sz="4" w:space="0" w:color="auto"/>
              <w:right w:val="single" w:sz="4" w:space="0" w:color="auto"/>
            </w:tcBorders>
            <w:vAlign w:val="center"/>
            <w:hideMark/>
          </w:tcPr>
          <w:p w14:paraId="09D8758C" w14:textId="77777777" w:rsidR="00D462F7" w:rsidRPr="003C6DE1" w:rsidRDefault="00D462F7" w:rsidP="002B4558">
            <w:pPr>
              <w:spacing w:line="288" w:lineRule="auto"/>
              <w:rPr>
                <w:rFonts w:ascii="Arial" w:eastAsia="Times New Roman" w:hAnsi="Arial" w:cs="Arial"/>
                <w:color w:val="000000" w:themeColor="text1"/>
                <w:sz w:val="19"/>
                <w:szCs w:val="19"/>
                <w:lang w:bidi="en-US"/>
              </w:rPr>
            </w:pPr>
          </w:p>
        </w:tc>
        <w:tc>
          <w:tcPr>
            <w:tcW w:w="452" w:type="pct"/>
            <w:vMerge/>
            <w:tcBorders>
              <w:left w:val="single" w:sz="4" w:space="0" w:color="auto"/>
              <w:right w:val="single" w:sz="4" w:space="0" w:color="auto"/>
            </w:tcBorders>
            <w:vAlign w:val="center"/>
            <w:hideMark/>
          </w:tcPr>
          <w:p w14:paraId="50223D45"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000000" w:themeColor="text1"/>
              <w:left w:val="single" w:sz="4" w:space="0" w:color="auto"/>
              <w:bottom w:val="single" w:sz="4" w:space="0" w:color="auto"/>
              <w:right w:val="single" w:sz="4" w:space="0" w:color="auto"/>
            </w:tcBorders>
            <w:vAlign w:val="center"/>
            <w:hideMark/>
          </w:tcPr>
          <w:p w14:paraId="4C956FDC"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1</w:t>
            </w:r>
          </w:p>
        </w:tc>
        <w:tc>
          <w:tcPr>
            <w:tcW w:w="1560" w:type="pct"/>
            <w:tcBorders>
              <w:top w:val="single" w:sz="4" w:space="0" w:color="000000" w:themeColor="text1"/>
              <w:left w:val="single" w:sz="4" w:space="0" w:color="auto"/>
              <w:bottom w:val="single" w:sz="4" w:space="0" w:color="auto"/>
              <w:right w:val="single" w:sz="4" w:space="0" w:color="auto"/>
            </w:tcBorders>
            <w:vAlign w:val="center"/>
            <w:hideMark/>
          </w:tcPr>
          <w:p w14:paraId="1BF12510" w14:textId="77777777" w:rsidR="00D462F7" w:rsidRPr="003C6DE1" w:rsidRDefault="00D462F7" w:rsidP="002B4558">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2 uvedeným oblastiam.</w:t>
            </w:r>
          </w:p>
        </w:tc>
      </w:tr>
      <w:tr w:rsidR="00D462F7" w:rsidRPr="003C6DE1" w14:paraId="3DF8E220" w14:textId="77777777" w:rsidTr="00D462F7">
        <w:trPr>
          <w:trHeight w:val="593"/>
        </w:trPr>
        <w:tc>
          <w:tcPr>
            <w:tcW w:w="189" w:type="pct"/>
            <w:vMerge/>
            <w:tcBorders>
              <w:left w:val="single" w:sz="4" w:space="0" w:color="auto"/>
              <w:bottom w:val="single" w:sz="4" w:space="0" w:color="auto"/>
              <w:right w:val="single" w:sz="4" w:space="0" w:color="auto"/>
            </w:tcBorders>
            <w:vAlign w:val="center"/>
          </w:tcPr>
          <w:p w14:paraId="43E5088B"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bottom w:val="single" w:sz="4" w:space="0" w:color="auto"/>
              <w:right w:val="single" w:sz="4" w:space="0" w:color="auto"/>
            </w:tcBorders>
            <w:vAlign w:val="center"/>
          </w:tcPr>
          <w:p w14:paraId="44858C38"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p>
        </w:tc>
        <w:tc>
          <w:tcPr>
            <w:tcW w:w="1497" w:type="pct"/>
            <w:vMerge/>
            <w:tcBorders>
              <w:left w:val="single" w:sz="4" w:space="0" w:color="auto"/>
              <w:bottom w:val="single" w:sz="4" w:space="0" w:color="auto"/>
              <w:right w:val="single" w:sz="4" w:space="0" w:color="auto"/>
            </w:tcBorders>
            <w:vAlign w:val="center"/>
          </w:tcPr>
          <w:p w14:paraId="5261245F" w14:textId="77777777" w:rsidR="00D462F7" w:rsidRPr="003C6DE1" w:rsidRDefault="00D462F7" w:rsidP="002B4558">
            <w:pPr>
              <w:spacing w:line="288" w:lineRule="auto"/>
              <w:rPr>
                <w:rFonts w:ascii="Arial" w:eastAsia="Times New Roman" w:hAnsi="Arial" w:cs="Arial"/>
                <w:color w:val="000000" w:themeColor="text1"/>
                <w:sz w:val="19"/>
                <w:szCs w:val="19"/>
                <w:lang w:bidi="en-US"/>
              </w:rPr>
            </w:pPr>
          </w:p>
        </w:tc>
        <w:tc>
          <w:tcPr>
            <w:tcW w:w="452" w:type="pct"/>
            <w:vMerge/>
            <w:tcBorders>
              <w:left w:val="single" w:sz="4" w:space="0" w:color="auto"/>
              <w:bottom w:val="single" w:sz="4" w:space="0" w:color="auto"/>
              <w:right w:val="single" w:sz="4" w:space="0" w:color="auto"/>
            </w:tcBorders>
            <w:vAlign w:val="center"/>
          </w:tcPr>
          <w:p w14:paraId="73BD3D28"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tcPr>
          <w:p w14:paraId="3DE00FE8"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1560" w:type="pct"/>
            <w:tcBorders>
              <w:top w:val="single" w:sz="4" w:space="0" w:color="auto"/>
              <w:left w:val="single" w:sz="4" w:space="0" w:color="auto"/>
              <w:bottom w:val="single" w:sz="4" w:space="0" w:color="auto"/>
              <w:right w:val="single" w:sz="4" w:space="0" w:color="auto"/>
            </w:tcBorders>
            <w:vAlign w:val="center"/>
          </w:tcPr>
          <w:p w14:paraId="57CF122B" w14:textId="77777777" w:rsidR="00D462F7" w:rsidRPr="003C6DE1" w:rsidRDefault="00D462F7" w:rsidP="002B4558">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neprispieva k podpore VOD, resp. prispieva k menej ako 2 oblastiam.</w:t>
            </w:r>
          </w:p>
        </w:tc>
      </w:tr>
    </w:tbl>
    <w:p w14:paraId="1007ABB0" w14:textId="77777777" w:rsidR="00317B8E" w:rsidRPr="003C6DE1" w:rsidRDefault="00317B8E"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w:t>
      </w:r>
      <w:r w:rsidR="00971550">
        <w:rPr>
          <w:rFonts w:ascii="Arial" w:hAnsi="Arial" w:cs="Arial"/>
          <w:color w:val="000000" w:themeColor="text1"/>
          <w:sz w:val="19"/>
          <w:szCs w:val="19"/>
        </w:rPr>
        <w:t>1 Aktivity projektu a očakávané</w:t>
      </w:r>
      <w:r w:rsidRPr="003C6DE1">
        <w:rPr>
          <w:rFonts w:ascii="Arial" w:hAnsi="Arial" w:cs="Arial"/>
          <w:color w:val="000000" w:themeColor="text1"/>
          <w:sz w:val="19"/>
          <w:szCs w:val="19"/>
        </w:rPr>
        <w:t xml:space="preserve"> merateľné ukazovatele, príloha Opis projektu.</w:t>
      </w:r>
    </w:p>
    <w:p w14:paraId="11522C0C" w14:textId="77777777" w:rsidR="00317B8E" w:rsidRPr="003C6DE1" w:rsidRDefault="00317B8E"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v rámci ŽoNFP deklarovaný príspevok projektu k jednému z nasledovných aspektov:</w:t>
      </w:r>
    </w:p>
    <w:p w14:paraId="1870892D" w14:textId="77777777" w:rsidR="0079165F" w:rsidRPr="0079165F"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skráteniu jazdnej doby verejnej osobnej dopravy,</w:t>
      </w:r>
    </w:p>
    <w:p w14:paraId="304B3B65" w14:textId="77777777" w:rsidR="0079165F" w:rsidRPr="0079165F"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zníženiu prevádzkových nákladov verejnej osobnej dopravy,</w:t>
      </w:r>
    </w:p>
    <w:p w14:paraId="5132666F" w14:textId="77777777" w:rsidR="0079165F" w:rsidRPr="0079165F"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integrácii a previazanosti služieb vo verejnej osobnej doprave,</w:t>
      </w:r>
    </w:p>
    <w:p w14:paraId="15909AE0" w14:textId="77777777" w:rsidR="0079165F"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využívaniu moderných IKT vo väzbe na potreby cestujúcich,</w:t>
      </w:r>
    </w:p>
    <w:p w14:paraId="67924217" w14:textId="77777777" w:rsidR="004B5E91"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rozvoju multimodality v osobnej doprave.</w:t>
      </w:r>
    </w:p>
    <w:p w14:paraId="70FE4777" w14:textId="77777777" w:rsidR="00317B8E" w:rsidRPr="0079165F" w:rsidRDefault="00317B8E" w:rsidP="00354A5D">
      <w:pPr>
        <w:spacing w:before="120" w:after="120" w:line="288" w:lineRule="auto"/>
        <w:jc w:val="both"/>
        <w:rPr>
          <w:rFonts w:ascii="Arial" w:eastAsiaTheme="majorEastAsia" w:hAnsi="Arial" w:cs="Arial"/>
          <w:color w:val="000000" w:themeColor="text1"/>
          <w:sz w:val="19"/>
          <w:szCs w:val="19"/>
          <w:lang w:bidi="en-US"/>
        </w:rPr>
      </w:pPr>
      <w:r w:rsidRPr="0079165F">
        <w:rPr>
          <w:rFonts w:ascii="Arial" w:hAnsi="Arial" w:cs="Arial"/>
          <w:color w:val="000000" w:themeColor="text1"/>
          <w:sz w:val="19"/>
          <w:szCs w:val="19"/>
        </w:rPr>
        <w:t xml:space="preserve">Následne posúdi, </w:t>
      </w:r>
      <w:r w:rsidR="0079165F">
        <w:rPr>
          <w:rFonts w:ascii="Arial" w:hAnsi="Arial" w:cs="Arial"/>
          <w:color w:val="000000" w:themeColor="text1"/>
          <w:sz w:val="19"/>
          <w:szCs w:val="19"/>
        </w:rPr>
        <w:t xml:space="preserve">aký </w:t>
      </w:r>
      <w:r w:rsidRPr="0079165F">
        <w:rPr>
          <w:rFonts w:ascii="Arial" w:hAnsi="Arial" w:cs="Arial"/>
          <w:color w:val="000000" w:themeColor="text1"/>
          <w:sz w:val="19"/>
          <w:szCs w:val="19"/>
        </w:rPr>
        <w:t>príspevok vyplýva z realizácie konkrétnych aktivít projektu</w:t>
      </w:r>
      <w:r w:rsidR="004B5E91">
        <w:rPr>
          <w:rFonts w:ascii="Arial" w:hAnsi="Arial" w:cs="Arial"/>
          <w:color w:val="000000" w:themeColor="text1"/>
          <w:sz w:val="19"/>
          <w:szCs w:val="19"/>
        </w:rPr>
        <w:t xml:space="preserve"> v zmysle </w:t>
      </w:r>
      <w:r w:rsidR="00A47F20">
        <w:rPr>
          <w:rFonts w:ascii="Arial" w:hAnsi="Arial" w:cs="Arial"/>
          <w:color w:val="000000" w:themeColor="text1"/>
          <w:sz w:val="19"/>
          <w:szCs w:val="19"/>
        </w:rPr>
        <w:t xml:space="preserve">spôsobu aplikácie hodnotiaceho kritéria a </w:t>
      </w:r>
      <w:r w:rsidRPr="0079165F">
        <w:rPr>
          <w:rFonts w:ascii="Arial" w:hAnsi="Arial" w:cs="Arial"/>
          <w:color w:val="000000" w:themeColor="text1"/>
          <w:sz w:val="19"/>
          <w:szCs w:val="19"/>
        </w:rPr>
        <w:t xml:space="preserve">pridelí </w:t>
      </w:r>
      <w:r w:rsidR="00A47F20">
        <w:rPr>
          <w:rFonts w:ascii="Arial" w:hAnsi="Arial" w:cs="Arial"/>
          <w:color w:val="000000" w:themeColor="text1"/>
          <w:sz w:val="19"/>
          <w:szCs w:val="19"/>
        </w:rPr>
        <w:t xml:space="preserve">relevantnú bodovú hodnotu </w:t>
      </w:r>
      <w:r w:rsidR="004A33E0">
        <w:rPr>
          <w:rFonts w:ascii="Arial" w:hAnsi="Arial" w:cs="Arial"/>
          <w:color w:val="000000" w:themeColor="text1"/>
          <w:sz w:val="19"/>
          <w:szCs w:val="19"/>
        </w:rPr>
        <w:t>(</w:t>
      </w:r>
      <w:r w:rsidR="00A47F20">
        <w:rPr>
          <w:rFonts w:ascii="Arial" w:hAnsi="Arial" w:cs="Arial"/>
          <w:color w:val="000000" w:themeColor="text1"/>
          <w:sz w:val="19"/>
          <w:szCs w:val="19"/>
        </w:rPr>
        <w:t>5</w:t>
      </w:r>
      <w:r w:rsidR="004A33E0">
        <w:rPr>
          <w:rFonts w:ascii="Arial" w:hAnsi="Arial" w:cs="Arial"/>
          <w:color w:val="000000" w:themeColor="text1"/>
          <w:sz w:val="19"/>
          <w:szCs w:val="19"/>
        </w:rPr>
        <w:t>)</w:t>
      </w:r>
      <w:r w:rsidR="00A47F20">
        <w:rPr>
          <w:rFonts w:ascii="Arial" w:hAnsi="Arial" w:cs="Arial"/>
          <w:color w:val="000000" w:themeColor="text1"/>
          <w:sz w:val="19"/>
          <w:szCs w:val="19"/>
        </w:rPr>
        <w:t xml:space="preserve">, </w:t>
      </w:r>
      <w:r w:rsidR="004A33E0">
        <w:rPr>
          <w:rFonts w:ascii="Arial" w:hAnsi="Arial" w:cs="Arial"/>
          <w:color w:val="000000" w:themeColor="text1"/>
          <w:sz w:val="19"/>
          <w:szCs w:val="19"/>
        </w:rPr>
        <w:t>(</w:t>
      </w:r>
      <w:r w:rsidR="00A47F20">
        <w:rPr>
          <w:rFonts w:ascii="Arial" w:hAnsi="Arial" w:cs="Arial"/>
          <w:color w:val="000000" w:themeColor="text1"/>
          <w:sz w:val="19"/>
          <w:szCs w:val="19"/>
        </w:rPr>
        <w:t>3</w:t>
      </w:r>
      <w:r w:rsidR="004A33E0">
        <w:rPr>
          <w:rFonts w:ascii="Arial" w:hAnsi="Arial" w:cs="Arial"/>
          <w:color w:val="000000" w:themeColor="text1"/>
          <w:sz w:val="19"/>
          <w:szCs w:val="19"/>
        </w:rPr>
        <w:t>)</w:t>
      </w:r>
      <w:r w:rsidR="00A47F20">
        <w:rPr>
          <w:rFonts w:ascii="Arial" w:hAnsi="Arial" w:cs="Arial"/>
          <w:color w:val="000000" w:themeColor="text1"/>
          <w:sz w:val="19"/>
          <w:szCs w:val="19"/>
        </w:rPr>
        <w:t xml:space="preserve">, </w:t>
      </w:r>
      <w:r w:rsidR="004A33E0">
        <w:rPr>
          <w:rFonts w:ascii="Arial" w:hAnsi="Arial" w:cs="Arial"/>
          <w:color w:val="000000" w:themeColor="text1"/>
          <w:sz w:val="19"/>
          <w:szCs w:val="19"/>
        </w:rPr>
        <w:t>(</w:t>
      </w:r>
      <w:r w:rsidR="00A47F20">
        <w:rPr>
          <w:rFonts w:ascii="Arial" w:hAnsi="Arial" w:cs="Arial"/>
          <w:color w:val="000000" w:themeColor="text1"/>
          <w:sz w:val="19"/>
          <w:szCs w:val="19"/>
        </w:rPr>
        <w:t>1</w:t>
      </w:r>
      <w:r w:rsidR="004A33E0">
        <w:rPr>
          <w:rFonts w:ascii="Arial" w:hAnsi="Arial" w:cs="Arial"/>
          <w:color w:val="000000" w:themeColor="text1"/>
          <w:sz w:val="19"/>
          <w:szCs w:val="19"/>
        </w:rPr>
        <w:t>)</w:t>
      </w:r>
      <w:r w:rsidR="00A47F20">
        <w:rPr>
          <w:rFonts w:ascii="Arial" w:hAnsi="Arial" w:cs="Arial"/>
          <w:color w:val="000000" w:themeColor="text1"/>
          <w:sz w:val="19"/>
          <w:szCs w:val="19"/>
        </w:rPr>
        <w:t xml:space="preserve">, alebo </w:t>
      </w:r>
      <w:r w:rsidR="004A33E0">
        <w:rPr>
          <w:rFonts w:ascii="Arial" w:hAnsi="Arial" w:cs="Arial"/>
          <w:color w:val="000000" w:themeColor="text1"/>
          <w:sz w:val="19"/>
          <w:szCs w:val="19"/>
        </w:rPr>
        <w:t>(</w:t>
      </w:r>
      <w:r w:rsidR="00A47F20">
        <w:rPr>
          <w:rFonts w:ascii="Arial" w:hAnsi="Arial" w:cs="Arial"/>
          <w:color w:val="000000" w:themeColor="text1"/>
          <w:sz w:val="19"/>
          <w:szCs w:val="19"/>
        </w:rPr>
        <w:t>0</w:t>
      </w:r>
      <w:r w:rsidR="004A33E0">
        <w:rPr>
          <w:rFonts w:ascii="Arial" w:hAnsi="Arial" w:cs="Arial"/>
          <w:color w:val="000000" w:themeColor="text1"/>
          <w:sz w:val="19"/>
          <w:szCs w:val="19"/>
        </w:rPr>
        <w:t>)</w:t>
      </w:r>
      <w:r w:rsidR="00A47F20">
        <w:rPr>
          <w:rFonts w:ascii="Arial" w:hAnsi="Arial" w:cs="Arial"/>
          <w:color w:val="000000" w:themeColor="text1"/>
          <w:sz w:val="19"/>
          <w:szCs w:val="19"/>
        </w:rPr>
        <w:t>.</w:t>
      </w:r>
    </w:p>
    <w:p w14:paraId="66089BA3" w14:textId="77777777" w:rsidR="00317B8E" w:rsidRPr="003C6DE1" w:rsidRDefault="00317B8E" w:rsidP="00354A5D">
      <w:pPr>
        <w:tabs>
          <w:tab w:val="left" w:pos="165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73479C58" w14:textId="77777777" w:rsidR="00317B8E" w:rsidRPr="003C6DE1" w:rsidRDefault="00317B8E" w:rsidP="00354A5D">
      <w:pPr>
        <w:tabs>
          <w:tab w:val="left" w:pos="1650"/>
        </w:tabs>
        <w:spacing w:before="120" w:after="120" w:line="288" w:lineRule="auto"/>
        <w:jc w:val="both"/>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86"/>
        <w:gridCol w:w="2538"/>
        <w:gridCol w:w="4514"/>
        <w:gridCol w:w="1352"/>
        <w:gridCol w:w="1431"/>
        <w:gridCol w:w="4705"/>
      </w:tblGrid>
      <w:tr w:rsidR="008326E2" w:rsidRPr="003C6DE1" w14:paraId="4B557BCC" w14:textId="77777777" w:rsidTr="00D462F7">
        <w:trPr>
          <w:trHeight w:val="388"/>
        </w:trPr>
        <w:tc>
          <w:tcPr>
            <w:tcW w:w="189" w:type="pct"/>
            <w:shd w:val="clear" w:color="auto" w:fill="DEEAF6" w:themeFill="accent1" w:themeFillTint="33"/>
            <w:vAlign w:val="center"/>
            <w:hideMark/>
          </w:tcPr>
          <w:p w14:paraId="1D45DDE6"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4" w:type="pct"/>
            <w:shd w:val="clear" w:color="auto" w:fill="DEEAF6" w:themeFill="accent1" w:themeFillTint="33"/>
            <w:vAlign w:val="center"/>
            <w:hideMark/>
          </w:tcPr>
          <w:p w14:paraId="1C5E72D6"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6E682AA5"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2D38F0E8" w14:textId="77777777" w:rsidR="008326E2" w:rsidRPr="003C6DE1" w:rsidRDefault="008326E2" w:rsidP="00FB255B">
            <w:pPr>
              <w:keepNext/>
              <w:keepLines/>
              <w:widowControl w:val="0"/>
              <w:spacing w:line="288" w:lineRule="auto"/>
              <w:ind w:left="31" w:hanging="60"/>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7C7EBC95"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2515AB33"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62F7" w:rsidRPr="003C6DE1" w14:paraId="43402697" w14:textId="77777777" w:rsidTr="0000424D">
        <w:trPr>
          <w:trHeight w:val="863"/>
        </w:trPr>
        <w:tc>
          <w:tcPr>
            <w:tcW w:w="189" w:type="pct"/>
            <w:vMerge w:val="restart"/>
            <w:tcBorders>
              <w:top w:val="single" w:sz="4" w:space="0" w:color="auto"/>
              <w:left w:val="single" w:sz="4" w:space="0" w:color="auto"/>
              <w:right w:val="single" w:sz="4" w:space="0" w:color="auto"/>
            </w:tcBorders>
            <w:vAlign w:val="center"/>
            <w:hideMark/>
          </w:tcPr>
          <w:p w14:paraId="297B2AC3" w14:textId="77777777" w:rsidR="00D462F7" w:rsidRPr="003C6DE1" w:rsidRDefault="00D462F7"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1.10</w:t>
            </w:r>
          </w:p>
        </w:tc>
        <w:tc>
          <w:tcPr>
            <w:tcW w:w="844" w:type="pct"/>
            <w:vMerge w:val="restart"/>
            <w:tcBorders>
              <w:top w:val="single" w:sz="4" w:space="0" w:color="auto"/>
              <w:left w:val="single" w:sz="4" w:space="0" w:color="auto"/>
              <w:right w:val="single" w:sz="4" w:space="0" w:color="auto"/>
            </w:tcBorders>
            <w:vAlign w:val="center"/>
            <w:hideMark/>
          </w:tcPr>
          <w:p w14:paraId="752432A9" w14:textId="77777777" w:rsidR="00D462F7" w:rsidRPr="003C6DE1" w:rsidRDefault="00D462F7" w:rsidP="009F2D40">
            <w:pPr>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Príspevok projektu k podpore </w:t>
            </w:r>
          </w:p>
          <w:p w14:paraId="08B8639A"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nemotorovej dopravy</w:t>
            </w:r>
          </w:p>
        </w:tc>
        <w:tc>
          <w:tcPr>
            <w:tcW w:w="1497" w:type="pct"/>
            <w:vMerge w:val="restart"/>
            <w:tcBorders>
              <w:top w:val="single" w:sz="4" w:space="0" w:color="auto"/>
              <w:left w:val="single" w:sz="4" w:space="0" w:color="auto"/>
              <w:right w:val="single" w:sz="4" w:space="0" w:color="auto"/>
            </w:tcBorders>
            <w:vAlign w:val="center"/>
            <w:hideMark/>
          </w:tcPr>
          <w:p w14:paraId="24D1B522" w14:textId="77777777" w:rsidR="00D462F7" w:rsidRPr="003C6DE1" w:rsidRDefault="00D462F7" w:rsidP="009F2D40">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Kritérium hodnotí mieru príspevku projektu k zlepšeniu podmienok nemotorovej dopravy – zvýšenie bezpečnosti zraniteľných účastníkov prepravy, segregácia cestnej dopravy a cyklodopravy.</w:t>
            </w:r>
          </w:p>
        </w:tc>
        <w:tc>
          <w:tcPr>
            <w:tcW w:w="452" w:type="pct"/>
            <w:vMerge w:val="restart"/>
            <w:tcBorders>
              <w:top w:val="single" w:sz="4" w:space="0" w:color="auto"/>
              <w:left w:val="single" w:sz="4" w:space="0" w:color="auto"/>
              <w:right w:val="single" w:sz="4" w:space="0" w:color="auto"/>
            </w:tcBorders>
            <w:vAlign w:val="center"/>
          </w:tcPr>
          <w:p w14:paraId="1C1E96F2" w14:textId="77777777" w:rsidR="00D462F7" w:rsidRPr="003C6DE1" w:rsidRDefault="00D462F7" w:rsidP="009E2BE5">
            <w:pPr>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5C91813A"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000000" w:themeColor="text1"/>
              <w:left w:val="single" w:sz="4" w:space="0" w:color="auto"/>
              <w:bottom w:val="single" w:sz="4" w:space="0" w:color="auto"/>
              <w:right w:val="single" w:sz="4" w:space="0" w:color="auto"/>
            </w:tcBorders>
            <w:vAlign w:val="center"/>
            <w:hideMark/>
          </w:tcPr>
          <w:p w14:paraId="55177A91" w14:textId="77777777" w:rsidR="00D462F7" w:rsidRPr="003C6DE1" w:rsidRDefault="00D462F7" w:rsidP="002B4558">
            <w:pPr>
              <w:widowControl w:val="0"/>
              <w:spacing w:line="288" w:lineRule="auto"/>
              <w:jc w:val="center"/>
              <w:rPr>
                <w:rFonts w:ascii="Arial" w:hAnsi="Arial" w:cs="Arial"/>
                <w:color w:val="000000" w:themeColor="text1"/>
                <w:sz w:val="19"/>
                <w:szCs w:val="19"/>
              </w:rPr>
            </w:pPr>
            <w:r w:rsidRPr="003C6DE1">
              <w:rPr>
                <w:rFonts w:ascii="Arial" w:eastAsia="Helvetica" w:hAnsi="Arial" w:cs="Arial"/>
                <w:color w:val="000000" w:themeColor="text1"/>
                <w:sz w:val="19"/>
                <w:szCs w:val="19"/>
                <w:u w:color="000000"/>
              </w:rPr>
              <w:t>2</w:t>
            </w:r>
          </w:p>
        </w:tc>
        <w:tc>
          <w:tcPr>
            <w:tcW w:w="1560" w:type="pct"/>
            <w:tcBorders>
              <w:top w:val="single" w:sz="4" w:space="0" w:color="000000" w:themeColor="text1"/>
              <w:left w:val="single" w:sz="4" w:space="0" w:color="auto"/>
              <w:bottom w:val="single" w:sz="4" w:space="0" w:color="auto"/>
              <w:right w:val="single" w:sz="4" w:space="0" w:color="auto"/>
            </w:tcBorders>
            <w:vAlign w:val="center"/>
            <w:hideMark/>
          </w:tcPr>
          <w:p w14:paraId="00C5E71E"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podpore nemotorovej dopravy</w:t>
            </w:r>
            <w:r w:rsidRPr="003C6DE1">
              <w:rPr>
                <w:rFonts w:ascii="Arial" w:eastAsiaTheme="minorHAnsi" w:hAnsi="Arial" w:cs="Arial"/>
                <w:color w:val="000000" w:themeColor="text1"/>
                <w:sz w:val="19"/>
                <w:szCs w:val="19"/>
              </w:rPr>
              <w:t xml:space="preserve"> </w:t>
            </w:r>
            <w:r w:rsidRPr="003C6DE1">
              <w:rPr>
                <w:rFonts w:ascii="Arial" w:eastAsia="Helvetica" w:hAnsi="Arial" w:cs="Arial"/>
                <w:color w:val="000000" w:themeColor="text1"/>
                <w:sz w:val="19"/>
                <w:szCs w:val="19"/>
              </w:rPr>
              <w:t>segregáciou cestnej dopravy a cyklodopravy.</w:t>
            </w:r>
          </w:p>
        </w:tc>
      </w:tr>
      <w:tr w:rsidR="00D462F7" w:rsidRPr="003C6DE1" w14:paraId="0CE94883" w14:textId="77777777" w:rsidTr="0000424D">
        <w:trPr>
          <w:trHeight w:val="1045"/>
        </w:trPr>
        <w:tc>
          <w:tcPr>
            <w:tcW w:w="189" w:type="pct"/>
            <w:vMerge/>
            <w:tcBorders>
              <w:left w:val="single" w:sz="4" w:space="0" w:color="auto"/>
              <w:right w:val="single" w:sz="4" w:space="0" w:color="auto"/>
            </w:tcBorders>
            <w:vAlign w:val="center"/>
            <w:hideMark/>
          </w:tcPr>
          <w:p w14:paraId="0F154DA5"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right w:val="single" w:sz="4" w:space="0" w:color="auto"/>
            </w:tcBorders>
            <w:vAlign w:val="center"/>
            <w:hideMark/>
          </w:tcPr>
          <w:p w14:paraId="3F506944" w14:textId="77777777" w:rsidR="00D462F7" w:rsidRPr="003C6DE1" w:rsidRDefault="00D462F7" w:rsidP="002B4558">
            <w:pPr>
              <w:spacing w:line="288" w:lineRule="auto"/>
              <w:rPr>
                <w:rFonts w:ascii="Arial" w:eastAsia="Helvetica" w:hAnsi="Arial" w:cs="Arial"/>
                <w:color w:val="000000" w:themeColor="text1"/>
                <w:sz w:val="19"/>
                <w:szCs w:val="19"/>
              </w:rPr>
            </w:pPr>
          </w:p>
        </w:tc>
        <w:tc>
          <w:tcPr>
            <w:tcW w:w="1497" w:type="pct"/>
            <w:vMerge/>
            <w:tcBorders>
              <w:left w:val="single" w:sz="4" w:space="0" w:color="auto"/>
              <w:right w:val="single" w:sz="4" w:space="0" w:color="auto"/>
            </w:tcBorders>
            <w:vAlign w:val="center"/>
            <w:hideMark/>
          </w:tcPr>
          <w:p w14:paraId="0AE323A2" w14:textId="77777777" w:rsidR="00D462F7" w:rsidRPr="003C6DE1" w:rsidRDefault="00D462F7" w:rsidP="002B4558">
            <w:pPr>
              <w:spacing w:line="288" w:lineRule="auto"/>
              <w:rPr>
                <w:rFonts w:ascii="Arial" w:hAnsi="Arial" w:cs="Arial"/>
                <w:color w:val="000000" w:themeColor="text1"/>
                <w:sz w:val="19"/>
                <w:szCs w:val="19"/>
              </w:rPr>
            </w:pPr>
          </w:p>
        </w:tc>
        <w:tc>
          <w:tcPr>
            <w:tcW w:w="452" w:type="pct"/>
            <w:vMerge/>
            <w:tcBorders>
              <w:left w:val="single" w:sz="4" w:space="0" w:color="auto"/>
              <w:right w:val="single" w:sz="4" w:space="0" w:color="auto"/>
            </w:tcBorders>
            <w:vAlign w:val="center"/>
            <w:hideMark/>
          </w:tcPr>
          <w:p w14:paraId="46DAADBB" w14:textId="77777777" w:rsidR="00D462F7" w:rsidRPr="003C6DE1" w:rsidRDefault="00D462F7" w:rsidP="002B4558">
            <w:pPr>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4E47BB65"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1</w:t>
            </w:r>
          </w:p>
        </w:tc>
        <w:tc>
          <w:tcPr>
            <w:tcW w:w="1560" w:type="pct"/>
            <w:tcBorders>
              <w:top w:val="single" w:sz="4" w:space="0" w:color="auto"/>
              <w:left w:val="single" w:sz="4" w:space="0" w:color="auto"/>
              <w:bottom w:val="single" w:sz="4" w:space="0" w:color="auto"/>
              <w:right w:val="single" w:sz="4" w:space="0" w:color="auto"/>
            </w:tcBorders>
            <w:vAlign w:val="center"/>
            <w:hideMark/>
          </w:tcPr>
          <w:p w14:paraId="30ECF114"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podpore nemotorovej dopravy, avšak bez segregácie cestnej dopravy a cyklodopravy.</w:t>
            </w:r>
          </w:p>
        </w:tc>
      </w:tr>
      <w:tr w:rsidR="00D462F7" w:rsidRPr="003C6DE1" w14:paraId="0C29C0BD" w14:textId="77777777" w:rsidTr="0000424D">
        <w:trPr>
          <w:trHeight w:val="821"/>
        </w:trPr>
        <w:tc>
          <w:tcPr>
            <w:tcW w:w="189" w:type="pct"/>
            <w:vMerge/>
            <w:tcBorders>
              <w:left w:val="single" w:sz="4" w:space="0" w:color="auto"/>
              <w:bottom w:val="single" w:sz="4" w:space="0" w:color="auto"/>
              <w:right w:val="single" w:sz="4" w:space="0" w:color="auto"/>
            </w:tcBorders>
            <w:vAlign w:val="center"/>
          </w:tcPr>
          <w:p w14:paraId="6C8F7E90"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bottom w:val="single" w:sz="4" w:space="0" w:color="auto"/>
              <w:right w:val="single" w:sz="4" w:space="0" w:color="auto"/>
            </w:tcBorders>
            <w:vAlign w:val="center"/>
          </w:tcPr>
          <w:p w14:paraId="57F74443" w14:textId="77777777" w:rsidR="00D462F7" w:rsidRPr="003C6DE1" w:rsidRDefault="00D462F7" w:rsidP="002B4558">
            <w:pPr>
              <w:spacing w:line="288" w:lineRule="auto"/>
              <w:rPr>
                <w:rFonts w:ascii="Arial" w:eastAsia="Helvetica" w:hAnsi="Arial" w:cs="Arial"/>
                <w:color w:val="000000" w:themeColor="text1"/>
                <w:sz w:val="19"/>
                <w:szCs w:val="19"/>
              </w:rPr>
            </w:pPr>
          </w:p>
        </w:tc>
        <w:tc>
          <w:tcPr>
            <w:tcW w:w="1497" w:type="pct"/>
            <w:vMerge/>
            <w:tcBorders>
              <w:left w:val="single" w:sz="4" w:space="0" w:color="auto"/>
              <w:bottom w:val="single" w:sz="4" w:space="0" w:color="auto"/>
              <w:right w:val="single" w:sz="4" w:space="0" w:color="auto"/>
            </w:tcBorders>
            <w:vAlign w:val="center"/>
          </w:tcPr>
          <w:p w14:paraId="4402922F" w14:textId="77777777" w:rsidR="00D462F7" w:rsidRPr="003C6DE1" w:rsidRDefault="00D462F7" w:rsidP="002B4558">
            <w:pPr>
              <w:spacing w:line="288" w:lineRule="auto"/>
              <w:rPr>
                <w:rFonts w:ascii="Arial" w:hAnsi="Arial" w:cs="Arial"/>
                <w:color w:val="000000" w:themeColor="text1"/>
                <w:sz w:val="19"/>
                <w:szCs w:val="19"/>
              </w:rPr>
            </w:pPr>
          </w:p>
        </w:tc>
        <w:tc>
          <w:tcPr>
            <w:tcW w:w="452" w:type="pct"/>
            <w:vMerge/>
            <w:tcBorders>
              <w:left w:val="single" w:sz="4" w:space="0" w:color="auto"/>
              <w:bottom w:val="single" w:sz="4" w:space="0" w:color="auto"/>
              <w:right w:val="single" w:sz="4" w:space="0" w:color="auto"/>
            </w:tcBorders>
            <w:vAlign w:val="center"/>
          </w:tcPr>
          <w:p w14:paraId="31AEF8BB" w14:textId="77777777" w:rsidR="00D462F7" w:rsidRPr="003C6DE1" w:rsidRDefault="00D462F7" w:rsidP="002B4558">
            <w:pPr>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tcPr>
          <w:p w14:paraId="2088E7BD"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1560" w:type="pct"/>
            <w:tcBorders>
              <w:top w:val="single" w:sz="4" w:space="0" w:color="auto"/>
              <w:left w:val="single" w:sz="4" w:space="0" w:color="auto"/>
              <w:bottom w:val="single" w:sz="4" w:space="0" w:color="auto"/>
              <w:right w:val="single" w:sz="4" w:space="0" w:color="auto"/>
            </w:tcBorders>
            <w:vAlign w:val="center"/>
          </w:tcPr>
          <w:p w14:paraId="3F2F1447"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neprispieva k podpore nemotorovej dopravy.</w:t>
            </w:r>
          </w:p>
        </w:tc>
      </w:tr>
    </w:tbl>
    <w:p w14:paraId="38D3B713" w14:textId="77777777" w:rsidR="00493623" w:rsidRPr="00F9745A" w:rsidRDefault="00493623"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 príloha Opis projektu.</w:t>
      </w:r>
    </w:p>
    <w:p w14:paraId="2D233862" w14:textId="77777777" w:rsidR="00493623" w:rsidRPr="00DC7071" w:rsidRDefault="00493623" w:rsidP="00354A5D">
      <w:pPr>
        <w:spacing w:before="120" w:after="120" w:line="288" w:lineRule="auto"/>
        <w:jc w:val="both"/>
        <w:rPr>
          <w:rFonts w:ascii="Arial" w:hAnsi="Arial" w:cs="Arial"/>
          <w:color w:val="000000" w:themeColor="text1"/>
          <w:sz w:val="19"/>
          <w:szCs w:val="19"/>
        </w:rPr>
      </w:pPr>
      <w:r w:rsidRPr="00F9745A">
        <w:rPr>
          <w:rFonts w:ascii="Arial" w:hAnsi="Arial" w:cs="Arial"/>
          <w:color w:val="000000" w:themeColor="text1"/>
          <w:sz w:val="19"/>
          <w:szCs w:val="19"/>
        </w:rPr>
        <w:t xml:space="preserve">Hodnotiteľ posúdi, </w:t>
      </w:r>
      <w:r w:rsidRPr="00DC7071">
        <w:rPr>
          <w:rFonts w:ascii="Arial" w:hAnsi="Arial" w:cs="Arial"/>
          <w:color w:val="000000" w:themeColor="text1"/>
          <w:sz w:val="19"/>
          <w:szCs w:val="19"/>
        </w:rPr>
        <w:t>či je v rámci žiadosti o NFP deklarovaný príspevok projektu k nasledovný</w:t>
      </w:r>
      <w:r w:rsidR="006D1FC3" w:rsidRPr="00DC7071">
        <w:rPr>
          <w:rFonts w:ascii="Arial" w:hAnsi="Arial" w:cs="Arial"/>
          <w:color w:val="000000" w:themeColor="text1"/>
          <w:sz w:val="19"/>
          <w:szCs w:val="19"/>
        </w:rPr>
        <w:t>m</w:t>
      </w:r>
      <w:r w:rsidRPr="00DC7071">
        <w:rPr>
          <w:rFonts w:ascii="Arial" w:hAnsi="Arial" w:cs="Arial"/>
          <w:color w:val="000000" w:themeColor="text1"/>
          <w:sz w:val="19"/>
          <w:szCs w:val="19"/>
        </w:rPr>
        <w:t xml:space="preserve"> aspekto</w:t>
      </w:r>
      <w:r w:rsidR="006D1FC3" w:rsidRPr="00DC7071">
        <w:rPr>
          <w:rFonts w:ascii="Arial" w:hAnsi="Arial" w:cs="Arial"/>
          <w:color w:val="000000" w:themeColor="text1"/>
          <w:sz w:val="19"/>
          <w:szCs w:val="19"/>
        </w:rPr>
        <w:t>m</w:t>
      </w:r>
      <w:r w:rsidRPr="00DC7071">
        <w:rPr>
          <w:rFonts w:ascii="Arial" w:hAnsi="Arial" w:cs="Arial"/>
          <w:color w:val="000000" w:themeColor="text1"/>
          <w:sz w:val="19"/>
          <w:szCs w:val="19"/>
        </w:rPr>
        <w:t>:</w:t>
      </w:r>
    </w:p>
    <w:p w14:paraId="3B36D155" w14:textId="77777777" w:rsidR="00A47F20" w:rsidRPr="00DC7071" w:rsidRDefault="00A47F20"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DC7071">
        <w:rPr>
          <w:rFonts w:ascii="Arial" w:eastAsia="Helvetica" w:hAnsi="Arial" w:cs="Arial"/>
          <w:color w:val="000000" w:themeColor="text1"/>
          <w:sz w:val="19"/>
          <w:szCs w:val="19"/>
          <w:lang w:val="sk-SK"/>
        </w:rPr>
        <w:t>podpore nemotorovej dopravy</w:t>
      </w:r>
      <w:r w:rsidRPr="00DC7071">
        <w:rPr>
          <w:rFonts w:ascii="Arial" w:eastAsiaTheme="minorHAnsi" w:hAnsi="Arial" w:cs="Arial"/>
          <w:color w:val="000000" w:themeColor="text1"/>
          <w:sz w:val="19"/>
          <w:szCs w:val="19"/>
          <w:lang w:val="sk-SK"/>
        </w:rPr>
        <w:t xml:space="preserve"> </w:t>
      </w:r>
      <w:r w:rsidR="00F9745A" w:rsidRPr="00DC7071">
        <w:rPr>
          <w:rFonts w:ascii="Arial" w:hAnsi="Arial" w:cs="Arial"/>
          <w:color w:val="000000" w:themeColor="text1"/>
          <w:sz w:val="19"/>
          <w:szCs w:val="19"/>
          <w:lang w:val="sk-SK"/>
        </w:rPr>
        <w:t>zvýšením bezpečnosti zraniteľných účastníkov prepravy,</w:t>
      </w:r>
    </w:p>
    <w:p w14:paraId="41097987" w14:textId="77777777" w:rsidR="00A47F20" w:rsidRPr="00DC7071" w:rsidRDefault="00A47F20"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DC7071">
        <w:rPr>
          <w:rFonts w:ascii="Arial" w:eastAsia="Helvetica" w:hAnsi="Arial" w:cs="Arial"/>
          <w:color w:val="000000" w:themeColor="text1"/>
          <w:sz w:val="19"/>
          <w:szCs w:val="19"/>
          <w:lang w:val="sk-SK"/>
        </w:rPr>
        <w:t>segregácie cestnej dopravy a cyklodopravy</w:t>
      </w:r>
      <w:r w:rsidR="00F9745A" w:rsidRPr="00DC7071">
        <w:rPr>
          <w:rFonts w:ascii="Arial" w:hAnsi="Arial" w:cs="Arial"/>
          <w:color w:val="000000" w:themeColor="text1"/>
          <w:sz w:val="19"/>
          <w:szCs w:val="19"/>
          <w:lang w:val="sk-SK"/>
        </w:rPr>
        <w:t>.</w:t>
      </w:r>
    </w:p>
    <w:p w14:paraId="23880D1B" w14:textId="77777777" w:rsidR="009C4F8F" w:rsidRPr="00DC7071" w:rsidRDefault="009C4F8F" w:rsidP="00354A5D">
      <w:pPr>
        <w:spacing w:before="120" w:after="120" w:line="288" w:lineRule="auto"/>
        <w:jc w:val="both"/>
        <w:rPr>
          <w:rFonts w:ascii="Arial" w:eastAsiaTheme="majorEastAsia" w:hAnsi="Arial" w:cs="Arial"/>
          <w:color w:val="000000" w:themeColor="text1"/>
          <w:sz w:val="19"/>
          <w:szCs w:val="19"/>
          <w:lang w:bidi="en-US"/>
        </w:rPr>
      </w:pPr>
      <w:r w:rsidRPr="00DC7071">
        <w:rPr>
          <w:rFonts w:ascii="Arial" w:hAnsi="Arial" w:cs="Arial"/>
          <w:color w:val="000000" w:themeColor="text1"/>
          <w:sz w:val="19"/>
          <w:szCs w:val="19"/>
        </w:rPr>
        <w:t xml:space="preserve">Následne posúdi, aký príspevok vyplýva z realizácie konkrétnych aktivít projektu v zmysle spôsobu aplikácie hodnotiaceho kritéria a pridelí relevantnú </w:t>
      </w:r>
      <w:r w:rsidR="00A6708F" w:rsidRPr="00DC7071">
        <w:rPr>
          <w:rFonts w:ascii="Arial" w:hAnsi="Arial" w:cs="Arial"/>
          <w:color w:val="000000" w:themeColor="text1"/>
          <w:sz w:val="19"/>
          <w:szCs w:val="19"/>
        </w:rPr>
        <w:t xml:space="preserve">bodovú hodnotu </w:t>
      </w:r>
      <w:r w:rsidR="004A33E0" w:rsidRPr="00DC7071">
        <w:rPr>
          <w:rFonts w:ascii="Arial" w:hAnsi="Arial" w:cs="Arial"/>
          <w:color w:val="000000" w:themeColor="text1"/>
          <w:sz w:val="19"/>
          <w:szCs w:val="19"/>
        </w:rPr>
        <w:t>(</w:t>
      </w:r>
      <w:r w:rsidR="00A6708F" w:rsidRPr="00DC7071">
        <w:rPr>
          <w:rFonts w:ascii="Arial" w:hAnsi="Arial" w:cs="Arial"/>
          <w:color w:val="000000" w:themeColor="text1"/>
          <w:sz w:val="19"/>
          <w:szCs w:val="19"/>
        </w:rPr>
        <w:t>2</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 xml:space="preserve">, </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1</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 xml:space="preserve">, alebo </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0</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w:t>
      </w:r>
    </w:p>
    <w:p w14:paraId="356B8F37" w14:textId="77777777" w:rsidR="00D462F7" w:rsidRDefault="00493623"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524B4806" w14:textId="77777777" w:rsidR="009F2D40" w:rsidRDefault="009F2D40" w:rsidP="00354A5D">
      <w:pPr>
        <w:spacing w:before="120" w:after="120" w:line="288" w:lineRule="auto"/>
        <w:jc w:val="both"/>
        <w:rPr>
          <w:rFonts w:ascii="Arial" w:hAnsi="Arial" w:cs="Arial"/>
          <w:color w:val="000000" w:themeColor="text1"/>
          <w:sz w:val="19"/>
          <w:szCs w:val="19"/>
        </w:rPr>
      </w:pPr>
    </w:p>
    <w:p w14:paraId="2D16E1BA" w14:textId="77777777" w:rsidR="009F2D40" w:rsidRDefault="009F2D40" w:rsidP="00354A5D">
      <w:pPr>
        <w:spacing w:before="120" w:after="120" w:line="288" w:lineRule="auto"/>
        <w:jc w:val="both"/>
        <w:rPr>
          <w:rFonts w:ascii="Arial" w:hAnsi="Arial" w:cs="Arial"/>
          <w:color w:val="000000" w:themeColor="text1"/>
          <w:sz w:val="19"/>
          <w:szCs w:val="19"/>
        </w:rPr>
      </w:pPr>
    </w:p>
    <w:p w14:paraId="61DE645A" w14:textId="77777777" w:rsidR="009F2D40" w:rsidRDefault="009F2D40" w:rsidP="00354A5D">
      <w:pPr>
        <w:spacing w:before="120" w:after="120" w:line="288" w:lineRule="auto"/>
        <w:jc w:val="both"/>
        <w:rPr>
          <w:rFonts w:ascii="Arial" w:hAnsi="Arial" w:cs="Arial"/>
          <w:color w:val="000000" w:themeColor="text1"/>
          <w:sz w:val="19"/>
          <w:szCs w:val="19"/>
        </w:rPr>
      </w:pPr>
    </w:p>
    <w:p w14:paraId="2BBCAAFC" w14:textId="77777777" w:rsidR="009F2D40" w:rsidRPr="003C6DE1" w:rsidRDefault="009F2D40" w:rsidP="00354A5D">
      <w:pPr>
        <w:spacing w:before="120" w:after="120" w:line="288" w:lineRule="auto"/>
        <w:jc w:val="both"/>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86"/>
        <w:gridCol w:w="2538"/>
        <w:gridCol w:w="4514"/>
        <w:gridCol w:w="1352"/>
        <w:gridCol w:w="1431"/>
        <w:gridCol w:w="4705"/>
      </w:tblGrid>
      <w:tr w:rsidR="008326E2" w:rsidRPr="003C6DE1" w14:paraId="7ABFFC1A" w14:textId="77777777" w:rsidTr="00D462F7">
        <w:trPr>
          <w:trHeight w:val="388"/>
        </w:trPr>
        <w:tc>
          <w:tcPr>
            <w:tcW w:w="189" w:type="pct"/>
            <w:shd w:val="clear" w:color="auto" w:fill="DEEAF6" w:themeFill="accent1" w:themeFillTint="33"/>
            <w:vAlign w:val="center"/>
            <w:hideMark/>
          </w:tcPr>
          <w:p w14:paraId="7A61F29D"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4" w:type="pct"/>
            <w:shd w:val="clear" w:color="auto" w:fill="DEEAF6" w:themeFill="accent1" w:themeFillTint="33"/>
            <w:vAlign w:val="center"/>
            <w:hideMark/>
          </w:tcPr>
          <w:p w14:paraId="1AA575BC"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58A27B25"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6C5B3014" w14:textId="77777777" w:rsidR="008326E2" w:rsidRPr="003C6DE1" w:rsidRDefault="008326E2" w:rsidP="00FB255B">
            <w:pPr>
              <w:keepNext/>
              <w:keepLines/>
              <w:widowControl w:val="0"/>
              <w:spacing w:line="288" w:lineRule="auto"/>
              <w:ind w:left="31" w:hanging="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01504FDA"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011416EC"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62F7" w:rsidRPr="003C6DE1" w14:paraId="4B47F454" w14:textId="77777777" w:rsidTr="0000424D">
        <w:trPr>
          <w:trHeight w:val="1171"/>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323768C4" w14:textId="77777777" w:rsidR="00D462F7" w:rsidRPr="003C6DE1" w:rsidRDefault="00D462F7" w:rsidP="00D462F7">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1.11</w:t>
            </w:r>
          </w:p>
        </w:tc>
        <w:tc>
          <w:tcPr>
            <w:tcW w:w="844" w:type="pct"/>
            <w:vMerge w:val="restart"/>
            <w:tcBorders>
              <w:top w:val="single" w:sz="4" w:space="0" w:color="auto"/>
              <w:left w:val="single" w:sz="4" w:space="0" w:color="auto"/>
              <w:bottom w:val="single" w:sz="4" w:space="0" w:color="auto"/>
              <w:right w:val="single" w:sz="4" w:space="0" w:color="auto"/>
            </w:tcBorders>
            <w:vAlign w:val="center"/>
            <w:hideMark/>
          </w:tcPr>
          <w:p w14:paraId="12BB0757"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Príspevok projektu k integrovaným operáciám </w:t>
            </w:r>
          </w:p>
        </w:tc>
        <w:tc>
          <w:tcPr>
            <w:tcW w:w="1496" w:type="pct"/>
            <w:vMerge w:val="restart"/>
            <w:tcBorders>
              <w:top w:val="single" w:sz="4" w:space="0" w:color="auto"/>
              <w:left w:val="single" w:sz="4" w:space="0" w:color="auto"/>
              <w:bottom w:val="single" w:sz="4" w:space="0" w:color="auto"/>
              <w:right w:val="single" w:sz="4" w:space="0" w:color="auto"/>
            </w:tcBorders>
            <w:vAlign w:val="center"/>
          </w:tcPr>
          <w:p w14:paraId="2C1549CE" w14:textId="77777777" w:rsidR="00D462F7" w:rsidRPr="003C6DE1" w:rsidRDefault="00D462F7" w:rsidP="009F2D40">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47BD3C53"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hAnsi="Arial" w:cs="Arial"/>
                <w:color w:val="000000" w:themeColor="text1"/>
                <w:sz w:val="19"/>
                <w:szCs w:val="19"/>
              </w:rPr>
              <w:t>Bodové kritérium</w:t>
            </w:r>
          </w:p>
        </w:tc>
        <w:tc>
          <w:tcPr>
            <w:tcW w:w="458" w:type="pct"/>
            <w:tcBorders>
              <w:top w:val="single" w:sz="4" w:space="0" w:color="auto"/>
              <w:left w:val="single" w:sz="4" w:space="0" w:color="auto"/>
              <w:bottom w:val="single" w:sz="4" w:space="0" w:color="auto"/>
              <w:right w:val="single" w:sz="4" w:space="0" w:color="auto"/>
            </w:tcBorders>
            <w:vAlign w:val="center"/>
            <w:hideMark/>
          </w:tcPr>
          <w:p w14:paraId="41C029D9"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3</w:t>
            </w:r>
          </w:p>
        </w:tc>
        <w:tc>
          <w:tcPr>
            <w:tcW w:w="1559" w:type="pct"/>
            <w:tcBorders>
              <w:top w:val="single" w:sz="4" w:space="0" w:color="auto"/>
              <w:left w:val="single" w:sz="4" w:space="0" w:color="auto"/>
              <w:bottom w:val="single" w:sz="4" w:space="0" w:color="auto"/>
              <w:right w:val="single" w:sz="4" w:space="0" w:color="auto"/>
            </w:tcBorders>
            <w:hideMark/>
          </w:tcPr>
          <w:p w14:paraId="041240AE"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Projekt je súčasťou integrovanej operácie uvedenej v RIÚS/IÚS UMR </w:t>
            </w:r>
            <w:r w:rsidRPr="003C6DE1">
              <w:rPr>
                <w:rFonts w:ascii="Arial" w:hAnsi="Arial" w:cs="Arial"/>
                <w:color w:val="000000" w:themeColor="text1"/>
                <w:sz w:val="19"/>
                <w:szCs w:val="19"/>
              </w:rPr>
              <w:t xml:space="preserve">a podporuje integrovaný prístup a vytvára synergický efekt s inými aktivitami IROP alebo iných OP. </w:t>
            </w:r>
          </w:p>
        </w:tc>
      </w:tr>
      <w:tr w:rsidR="00D462F7" w:rsidRPr="003C6DE1" w14:paraId="3159881E" w14:textId="77777777" w:rsidTr="0000424D">
        <w:trPr>
          <w:trHeight w:val="111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22751F4C"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top w:val="single" w:sz="4" w:space="0" w:color="auto"/>
              <w:left w:val="single" w:sz="4" w:space="0" w:color="auto"/>
              <w:bottom w:val="single" w:sz="4" w:space="0" w:color="auto"/>
              <w:right w:val="single" w:sz="4" w:space="0" w:color="auto"/>
            </w:tcBorders>
            <w:vAlign w:val="center"/>
            <w:hideMark/>
          </w:tcPr>
          <w:p w14:paraId="023E65DA" w14:textId="77777777" w:rsidR="00D462F7" w:rsidRPr="003C6DE1" w:rsidRDefault="00D462F7" w:rsidP="002B4558">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2ED61B5C" w14:textId="77777777" w:rsidR="00D462F7" w:rsidRPr="003C6DE1" w:rsidRDefault="00D462F7"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66E476FB" w14:textId="77777777" w:rsidR="00D462F7" w:rsidRPr="003C6DE1" w:rsidRDefault="00D462F7" w:rsidP="002B4558">
            <w:pPr>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5B574DD"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1559" w:type="pct"/>
            <w:tcBorders>
              <w:top w:val="single" w:sz="4" w:space="0" w:color="auto"/>
              <w:left w:val="single" w:sz="4" w:space="0" w:color="auto"/>
              <w:bottom w:val="single" w:sz="4" w:space="0" w:color="auto"/>
              <w:right w:val="single" w:sz="4" w:space="0" w:color="auto"/>
            </w:tcBorders>
            <w:hideMark/>
          </w:tcPr>
          <w:p w14:paraId="7D5141E2"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Projekt nie je súčasťou integrovanej operácie uvedenej v RIÚS/IÚS UMR </w:t>
            </w:r>
            <w:r w:rsidRPr="003C6DE1">
              <w:rPr>
                <w:rFonts w:ascii="Arial" w:hAnsi="Arial" w:cs="Arial"/>
                <w:color w:val="000000" w:themeColor="text1"/>
                <w:sz w:val="19"/>
                <w:szCs w:val="19"/>
              </w:rPr>
              <w:t>a nepodporuje integrovaný prístup a nevytvára synergický efekt s inými aktivitami IROP alebo iných OP .</w:t>
            </w:r>
          </w:p>
        </w:tc>
      </w:tr>
    </w:tbl>
    <w:p w14:paraId="52C7BB0B" w14:textId="7BD60AE6"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 príloha Opis projektu</w:t>
      </w:r>
      <w:r w:rsidR="00902E5D">
        <w:rPr>
          <w:rFonts w:ascii="Arial" w:hAnsi="Arial" w:cs="Arial"/>
          <w:color w:val="000000" w:themeColor="text1"/>
          <w:sz w:val="19"/>
          <w:szCs w:val="19"/>
        </w:rPr>
        <w:t xml:space="preserve"> a príslušnú stratégiu RIÚS/UMR.</w:t>
      </w:r>
    </w:p>
    <w:p w14:paraId="535F6E29" w14:textId="77777777"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0F11FA95" w14:textId="77777777"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3FC6D7E2" w14:textId="77777777"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693FB9">
        <w:rPr>
          <w:rFonts w:ascii="Arial" w:hAnsi="Arial" w:cs="Arial"/>
          <w:color w:val="000000" w:themeColor="text1"/>
          <w:sz w:val="19"/>
          <w:szCs w:val="19"/>
        </w:rPr>
        <w:t xml:space="preserve"> Integrovaná operácia musí byť zároveň uvedená v </w:t>
      </w:r>
      <w:r w:rsidR="00693FB9" w:rsidRPr="003C6DE1">
        <w:rPr>
          <w:rFonts w:ascii="Arial" w:eastAsia="Helvetica" w:hAnsi="Arial" w:cs="Arial"/>
          <w:color w:val="000000" w:themeColor="text1"/>
          <w:sz w:val="19"/>
          <w:szCs w:val="19"/>
        </w:rPr>
        <w:t>RIÚS/IÚS UMR</w:t>
      </w:r>
      <w:r w:rsidR="00693FB9">
        <w:rPr>
          <w:rFonts w:ascii="Arial" w:eastAsia="Helvetica" w:hAnsi="Arial" w:cs="Arial"/>
          <w:color w:val="000000" w:themeColor="text1"/>
          <w:sz w:val="19"/>
          <w:szCs w:val="19"/>
        </w:rPr>
        <w:t>.</w:t>
      </w:r>
    </w:p>
    <w:p w14:paraId="4A54C3F4" w14:textId="3993635E"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w:t>
      </w:r>
      <w:r w:rsidR="000557EB">
        <w:rPr>
          <w:rFonts w:ascii="Arial" w:hAnsi="Arial" w:cs="Arial"/>
          <w:color w:val="000000" w:themeColor="text1"/>
          <w:sz w:val="19"/>
          <w:szCs w:val="19"/>
        </w:rPr>
        <w:t>posúdi</w:t>
      </w:r>
      <w:r w:rsidR="006F708E">
        <w:rPr>
          <w:rFonts w:ascii="Arial" w:hAnsi="Arial" w:cs="Arial"/>
          <w:color w:val="000000" w:themeColor="text1"/>
          <w:sz w:val="19"/>
          <w:szCs w:val="19"/>
        </w:rPr>
        <w:t xml:space="preserve">, </w:t>
      </w:r>
      <w:r w:rsidR="000557EB">
        <w:rPr>
          <w:rFonts w:ascii="Arial" w:hAnsi="Arial" w:cs="Arial"/>
          <w:color w:val="000000" w:themeColor="text1"/>
          <w:sz w:val="19"/>
          <w:szCs w:val="19"/>
        </w:rPr>
        <w:t>či</w:t>
      </w:r>
      <w:r w:rsidRPr="003C6DE1">
        <w:rPr>
          <w:rFonts w:ascii="Arial" w:hAnsi="Arial" w:cs="Arial"/>
          <w:color w:val="000000" w:themeColor="text1"/>
          <w:sz w:val="19"/>
          <w:szCs w:val="19"/>
        </w:rPr>
        <w:t xml:space="preserve"> navrhovaná operácia spĺňa podmienky stanovené v </w:t>
      </w:r>
      <w:r w:rsidR="006838DD">
        <w:rPr>
          <w:rFonts w:ascii="Arial" w:hAnsi="Arial" w:cs="Arial"/>
          <w:color w:val="000000" w:themeColor="text1"/>
          <w:sz w:val="19"/>
          <w:szCs w:val="19"/>
        </w:rPr>
        <w:t>definícií integrovanej operácie a</w:t>
      </w:r>
      <w:r w:rsidRPr="003C6DE1">
        <w:rPr>
          <w:rFonts w:ascii="Arial" w:hAnsi="Arial" w:cs="Arial"/>
          <w:color w:val="000000" w:themeColor="text1"/>
          <w:sz w:val="19"/>
          <w:szCs w:val="19"/>
        </w:rPr>
        <w:t xml:space="preserve"> či deklarovaný príspevok </w:t>
      </w:r>
      <w:r w:rsidR="005F6B7D">
        <w:rPr>
          <w:rFonts w:ascii="Arial" w:hAnsi="Arial" w:cs="Arial"/>
          <w:color w:val="000000" w:themeColor="text1"/>
          <w:sz w:val="19"/>
          <w:szCs w:val="19"/>
        </w:rPr>
        <w:t xml:space="preserve">uvedený v </w:t>
      </w:r>
      <w:r w:rsidRPr="003C6DE1">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 či je predkladaný projekt nevyhnutnou súčasťou integrovanej operácie</w:t>
      </w:r>
      <w:r w:rsidR="005F6B7D">
        <w:rPr>
          <w:rFonts w:ascii="Arial" w:hAnsi="Arial" w:cs="Arial"/>
          <w:color w:val="000000" w:themeColor="text1"/>
          <w:sz w:val="19"/>
          <w:szCs w:val="19"/>
        </w:rPr>
        <w:t xml:space="preserve"> </w:t>
      </w:r>
      <w:r w:rsidR="005F6B7D" w:rsidRPr="00051F94">
        <w:rPr>
          <w:rFonts w:ascii="Arial" w:eastAsia="Helvetica" w:hAnsi="Arial" w:cs="Arial"/>
          <w:color w:val="000000" w:themeColor="text1"/>
          <w:sz w:val="19"/>
          <w:szCs w:val="19"/>
        </w:rPr>
        <w:t>uvedenej v RIÚS/IÚS UMR</w:t>
      </w:r>
      <w:r w:rsidR="005F6B7D" w:rsidRPr="006E0C80">
        <w:rPr>
          <w:rFonts w:ascii="Arial" w:hAnsi="Arial" w:cs="Arial"/>
          <w:color w:val="000000" w:themeColor="text1"/>
          <w:sz w:val="19"/>
          <w:szCs w:val="19"/>
        </w:rPr>
        <w:t>.</w:t>
      </w:r>
      <w:r w:rsidRPr="003C6DE1">
        <w:rPr>
          <w:rFonts w:ascii="Arial" w:hAnsi="Arial" w:cs="Arial"/>
          <w:color w:val="000000" w:themeColor="text1"/>
          <w:sz w:val="19"/>
          <w:szCs w:val="19"/>
        </w:rPr>
        <w:t>.</w:t>
      </w:r>
      <w:r w:rsidR="000557EB">
        <w:rPr>
          <w:rFonts w:ascii="Arial" w:hAnsi="Arial" w:cs="Arial"/>
          <w:color w:val="000000" w:themeColor="text1"/>
          <w:sz w:val="19"/>
          <w:szCs w:val="19"/>
        </w:rPr>
        <w:t xml:space="preserve"> V prípade, že projekt spĺňa uvedené kritériá priradí bodovú hodnotu </w:t>
      </w:r>
      <w:r w:rsidR="004A33E0">
        <w:rPr>
          <w:rFonts w:ascii="Arial" w:hAnsi="Arial" w:cs="Arial"/>
          <w:color w:val="000000" w:themeColor="text1"/>
          <w:sz w:val="19"/>
          <w:szCs w:val="19"/>
        </w:rPr>
        <w:t>(</w:t>
      </w:r>
      <w:r w:rsidR="000557EB">
        <w:rPr>
          <w:rFonts w:ascii="Arial" w:hAnsi="Arial" w:cs="Arial"/>
          <w:color w:val="000000" w:themeColor="text1"/>
          <w:sz w:val="19"/>
          <w:szCs w:val="19"/>
        </w:rPr>
        <w:t>3</w:t>
      </w:r>
      <w:r w:rsidR="004A33E0">
        <w:rPr>
          <w:rFonts w:ascii="Arial" w:hAnsi="Arial" w:cs="Arial"/>
          <w:color w:val="000000" w:themeColor="text1"/>
          <w:sz w:val="19"/>
          <w:szCs w:val="19"/>
        </w:rPr>
        <w:t>)</w:t>
      </w:r>
      <w:r w:rsidR="000557EB">
        <w:rPr>
          <w:rFonts w:ascii="Arial" w:hAnsi="Arial" w:cs="Arial"/>
          <w:color w:val="000000" w:themeColor="text1"/>
          <w:sz w:val="19"/>
          <w:szCs w:val="19"/>
        </w:rPr>
        <w:t xml:space="preserve">, v opačnom prípade bodovú hodnotu </w:t>
      </w:r>
      <w:r w:rsidR="004A33E0">
        <w:rPr>
          <w:rFonts w:ascii="Arial" w:hAnsi="Arial" w:cs="Arial"/>
          <w:color w:val="000000" w:themeColor="text1"/>
          <w:sz w:val="19"/>
          <w:szCs w:val="19"/>
        </w:rPr>
        <w:t>(</w:t>
      </w:r>
      <w:r w:rsidR="000557EB">
        <w:rPr>
          <w:rFonts w:ascii="Arial" w:hAnsi="Arial" w:cs="Arial"/>
          <w:color w:val="000000" w:themeColor="text1"/>
          <w:sz w:val="19"/>
          <w:szCs w:val="19"/>
        </w:rPr>
        <w:t>0</w:t>
      </w:r>
      <w:r w:rsidR="004A33E0">
        <w:rPr>
          <w:rFonts w:ascii="Arial" w:hAnsi="Arial" w:cs="Arial"/>
          <w:color w:val="000000" w:themeColor="text1"/>
          <w:sz w:val="19"/>
          <w:szCs w:val="19"/>
        </w:rPr>
        <w:t>)</w:t>
      </w:r>
      <w:r w:rsidR="000557EB">
        <w:rPr>
          <w:rFonts w:ascii="Arial" w:hAnsi="Arial" w:cs="Arial"/>
          <w:color w:val="000000" w:themeColor="text1"/>
          <w:sz w:val="19"/>
          <w:szCs w:val="19"/>
        </w:rPr>
        <w:t>.</w:t>
      </w:r>
    </w:p>
    <w:p w14:paraId="30EE5317" w14:textId="77777777" w:rsidR="0090613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7FF85AA9" w14:textId="77777777" w:rsidR="009F2D40" w:rsidRDefault="009F2D40" w:rsidP="00354A5D">
      <w:pPr>
        <w:spacing w:before="120" w:after="120" w:line="288" w:lineRule="auto"/>
        <w:jc w:val="both"/>
        <w:rPr>
          <w:rFonts w:ascii="Arial" w:hAnsi="Arial" w:cs="Arial"/>
          <w:color w:val="000000" w:themeColor="text1"/>
          <w:sz w:val="19"/>
          <w:szCs w:val="19"/>
        </w:rPr>
      </w:pPr>
    </w:p>
    <w:p w14:paraId="75BB12C8" w14:textId="77777777" w:rsidR="009F2D40" w:rsidRDefault="009F2D40" w:rsidP="00354A5D">
      <w:pPr>
        <w:spacing w:before="120" w:after="120" w:line="288" w:lineRule="auto"/>
        <w:jc w:val="both"/>
        <w:rPr>
          <w:rFonts w:ascii="Arial" w:hAnsi="Arial" w:cs="Arial"/>
          <w:color w:val="000000" w:themeColor="text1"/>
          <w:sz w:val="19"/>
          <w:szCs w:val="19"/>
        </w:rPr>
      </w:pPr>
    </w:p>
    <w:p w14:paraId="24CC7992" w14:textId="77777777" w:rsidR="009F2D40" w:rsidRDefault="009F2D40" w:rsidP="00354A5D">
      <w:pPr>
        <w:spacing w:before="120" w:after="120" w:line="288" w:lineRule="auto"/>
        <w:jc w:val="both"/>
        <w:rPr>
          <w:rFonts w:ascii="Arial" w:hAnsi="Arial" w:cs="Arial"/>
          <w:color w:val="000000" w:themeColor="text1"/>
          <w:sz w:val="19"/>
          <w:szCs w:val="19"/>
        </w:rPr>
      </w:pPr>
    </w:p>
    <w:p w14:paraId="536093B4" w14:textId="77777777" w:rsidR="009F2D40" w:rsidRDefault="009F2D40" w:rsidP="00354A5D">
      <w:pPr>
        <w:spacing w:before="120" w:after="120" w:line="288" w:lineRule="auto"/>
        <w:jc w:val="both"/>
        <w:rPr>
          <w:rFonts w:ascii="Arial" w:hAnsi="Arial" w:cs="Arial"/>
          <w:color w:val="000000" w:themeColor="text1"/>
          <w:sz w:val="19"/>
          <w:szCs w:val="19"/>
        </w:rPr>
      </w:pPr>
    </w:p>
    <w:p w14:paraId="3B0F4D0A" w14:textId="77777777" w:rsidR="009F2D40" w:rsidRPr="003C6DE1" w:rsidRDefault="009F2D40" w:rsidP="00354A5D">
      <w:pPr>
        <w:spacing w:before="120" w:after="120" w:line="288" w:lineRule="auto"/>
        <w:jc w:val="both"/>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86"/>
        <w:gridCol w:w="2538"/>
        <w:gridCol w:w="4514"/>
        <w:gridCol w:w="1352"/>
        <w:gridCol w:w="1431"/>
        <w:gridCol w:w="4705"/>
      </w:tblGrid>
      <w:tr w:rsidR="008326E2" w:rsidRPr="003C6DE1" w14:paraId="3B971E4C" w14:textId="77777777" w:rsidTr="00906131">
        <w:trPr>
          <w:trHeight w:val="388"/>
        </w:trPr>
        <w:tc>
          <w:tcPr>
            <w:tcW w:w="189" w:type="pct"/>
            <w:shd w:val="clear" w:color="auto" w:fill="DEEAF6" w:themeFill="accent1" w:themeFillTint="33"/>
            <w:vAlign w:val="center"/>
            <w:hideMark/>
          </w:tcPr>
          <w:p w14:paraId="41F65EF7"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4" w:type="pct"/>
            <w:shd w:val="clear" w:color="auto" w:fill="DEEAF6" w:themeFill="accent1" w:themeFillTint="33"/>
            <w:vAlign w:val="center"/>
            <w:hideMark/>
          </w:tcPr>
          <w:p w14:paraId="23A5F9C2"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316B3AA7"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79B5F4D4" w14:textId="77777777" w:rsidR="008326E2" w:rsidRPr="003C6DE1" w:rsidRDefault="008326E2" w:rsidP="00FB255B">
            <w:pPr>
              <w:keepNext/>
              <w:keepLines/>
              <w:widowControl w:val="0"/>
              <w:spacing w:line="288" w:lineRule="auto"/>
              <w:ind w:left="31" w:hanging="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47E52E3"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0D3EC1A2"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906131" w:rsidRPr="003C6DE1" w14:paraId="73FC1535" w14:textId="77777777" w:rsidTr="00906131">
        <w:trPr>
          <w:trHeight w:val="398"/>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2F721729" w14:textId="77777777" w:rsidR="00906131" w:rsidRPr="003C6DE1" w:rsidRDefault="00906131"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1.12</w:t>
            </w:r>
          </w:p>
        </w:tc>
        <w:tc>
          <w:tcPr>
            <w:tcW w:w="844" w:type="pct"/>
            <w:vMerge w:val="restart"/>
            <w:tcBorders>
              <w:top w:val="single" w:sz="4" w:space="0" w:color="auto"/>
              <w:left w:val="single" w:sz="4" w:space="0" w:color="auto"/>
              <w:bottom w:val="single" w:sz="4" w:space="0" w:color="auto"/>
              <w:right w:val="single" w:sz="4" w:space="0" w:color="auto"/>
            </w:tcBorders>
            <w:vAlign w:val="center"/>
            <w:hideMark/>
          </w:tcPr>
          <w:p w14:paraId="46EF59A9" w14:textId="77777777" w:rsidR="00906131" w:rsidRPr="003C6DE1" w:rsidRDefault="00906131" w:rsidP="002B4558">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Príspevok projektu k plneniu cieľov Stratégie EÚ pre dunajský región</w:t>
            </w:r>
          </w:p>
        </w:tc>
        <w:tc>
          <w:tcPr>
            <w:tcW w:w="1496" w:type="pct"/>
            <w:vMerge w:val="restart"/>
            <w:tcBorders>
              <w:top w:val="single" w:sz="4" w:space="0" w:color="auto"/>
              <w:left w:val="single" w:sz="4" w:space="0" w:color="auto"/>
              <w:bottom w:val="single" w:sz="4" w:space="0" w:color="auto"/>
              <w:right w:val="single" w:sz="4" w:space="0" w:color="auto"/>
            </w:tcBorders>
            <w:vAlign w:val="center"/>
            <w:hideMark/>
          </w:tcPr>
          <w:p w14:paraId="674F7319" w14:textId="77777777" w:rsidR="00906131" w:rsidRPr="003C6DE1" w:rsidRDefault="00906131" w:rsidP="002B4558">
            <w:pPr>
              <w:spacing w:line="288" w:lineRule="auto"/>
              <w:rPr>
                <w:rFonts w:ascii="Arial" w:hAnsi="Arial" w:cs="Arial"/>
                <w:color w:val="000000" w:themeColor="text1"/>
                <w:sz w:val="19"/>
                <w:szCs w:val="19"/>
                <w:highlight w:val="yellow"/>
              </w:rPr>
            </w:pPr>
            <w:r w:rsidRPr="003C6DE1">
              <w:rPr>
                <w:rFonts w:ascii="Arial" w:hAnsi="Arial" w:cs="Arial"/>
                <w:color w:val="000000" w:themeColor="text1"/>
                <w:sz w:val="19"/>
                <w:szCs w:val="19"/>
              </w:rPr>
              <w:t xml:space="preserve">Posudzuje sa zameranie projektu z hľadiska jeho príspevku k plneniu cieľov Stratégie EÚ pre dunajský región. </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6DFF6397" w14:textId="77777777" w:rsidR="00906131" w:rsidRPr="003C6DE1" w:rsidRDefault="00906131" w:rsidP="009E2BE5">
            <w:pPr>
              <w:pBdr>
                <w:top w:val="nil"/>
                <w:left w:val="nil"/>
                <w:bottom w:val="nil"/>
                <w:right w:val="nil"/>
                <w:between w:val="nil"/>
                <w:bar w:val="nil"/>
              </w:pBdr>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799C8C11" w14:textId="77777777" w:rsidR="00906131" w:rsidRPr="003C6DE1" w:rsidRDefault="00906131" w:rsidP="002B4558">
            <w:pPr>
              <w:spacing w:line="288" w:lineRule="auto"/>
              <w:jc w:val="center"/>
              <w:rPr>
                <w:rFonts w:ascii="Arial" w:hAnsi="Arial" w:cs="Arial"/>
                <w:color w:val="000000" w:themeColor="text1"/>
                <w:sz w:val="19"/>
                <w:szCs w:val="19"/>
                <w:highlight w:val="yellow"/>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05B65DE4" w14:textId="77777777" w:rsidR="00906131" w:rsidRPr="003C6DE1" w:rsidRDefault="00906131" w:rsidP="002B4558">
            <w:pPr>
              <w:widowControl w:val="0"/>
              <w:spacing w:line="288" w:lineRule="auto"/>
              <w:jc w:val="center"/>
              <w:rPr>
                <w:rFonts w:ascii="Arial" w:eastAsia="Helvetica" w:hAnsi="Arial" w:cs="Arial"/>
                <w:color w:val="000000" w:themeColor="text1"/>
                <w:sz w:val="19"/>
                <w:szCs w:val="19"/>
                <w:highlight w:val="yellow"/>
                <w:u w:color="000000"/>
              </w:rPr>
            </w:pPr>
            <w:r w:rsidRPr="003C6DE1">
              <w:rPr>
                <w:rFonts w:ascii="Arial" w:hAnsi="Arial" w:cs="Arial"/>
                <w:color w:val="000000" w:themeColor="text1"/>
                <w:sz w:val="19"/>
                <w:szCs w:val="19"/>
              </w:rPr>
              <w:t>1</w:t>
            </w:r>
          </w:p>
        </w:tc>
        <w:tc>
          <w:tcPr>
            <w:tcW w:w="1559" w:type="pct"/>
            <w:tcBorders>
              <w:top w:val="single" w:sz="4" w:space="0" w:color="auto"/>
              <w:left w:val="single" w:sz="4" w:space="0" w:color="auto"/>
              <w:bottom w:val="single" w:sz="4" w:space="0" w:color="auto"/>
              <w:right w:val="single" w:sz="4" w:space="0" w:color="auto"/>
            </w:tcBorders>
            <w:vAlign w:val="center"/>
            <w:hideMark/>
          </w:tcPr>
          <w:p w14:paraId="403CB517" w14:textId="77777777" w:rsidR="00906131" w:rsidRPr="003C6DE1" w:rsidRDefault="00906131" w:rsidP="002B4558">
            <w:pPr>
              <w:spacing w:line="288" w:lineRule="auto"/>
              <w:rPr>
                <w:rFonts w:ascii="Arial" w:eastAsia="Helvetica" w:hAnsi="Arial" w:cs="Arial"/>
                <w:color w:val="000000" w:themeColor="text1"/>
                <w:sz w:val="19"/>
                <w:szCs w:val="19"/>
              </w:rPr>
            </w:pPr>
            <w:r w:rsidRPr="003C6DE1">
              <w:rPr>
                <w:rFonts w:ascii="Arial" w:hAnsi="Arial" w:cs="Arial"/>
                <w:color w:val="000000" w:themeColor="text1"/>
                <w:sz w:val="19"/>
                <w:szCs w:val="19"/>
              </w:rPr>
              <w:t>Projekt prispieva k plneniu aspoň jedného z cieľov Stratégie EÚ pre dunajský región.</w:t>
            </w:r>
          </w:p>
        </w:tc>
      </w:tr>
      <w:tr w:rsidR="00906131" w:rsidRPr="003C6DE1" w14:paraId="68A33A2F" w14:textId="77777777" w:rsidTr="00906131">
        <w:trPr>
          <w:trHeight w:val="34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28C69B00" w14:textId="77777777" w:rsidR="00906131" w:rsidRPr="003C6DE1" w:rsidRDefault="00906131" w:rsidP="002B4558">
            <w:pPr>
              <w:spacing w:line="288" w:lineRule="auto"/>
              <w:jc w:val="center"/>
              <w:rPr>
                <w:rFonts w:ascii="Arial" w:hAnsi="Arial" w:cs="Arial"/>
                <w:color w:val="000000" w:themeColor="text1"/>
                <w:sz w:val="19"/>
                <w:szCs w:val="19"/>
              </w:rPr>
            </w:pPr>
          </w:p>
        </w:tc>
        <w:tc>
          <w:tcPr>
            <w:tcW w:w="844" w:type="pct"/>
            <w:vMerge/>
            <w:tcBorders>
              <w:top w:val="single" w:sz="4" w:space="0" w:color="auto"/>
              <w:left w:val="single" w:sz="4" w:space="0" w:color="auto"/>
              <w:bottom w:val="single" w:sz="4" w:space="0" w:color="auto"/>
              <w:right w:val="single" w:sz="4" w:space="0" w:color="auto"/>
            </w:tcBorders>
            <w:vAlign w:val="center"/>
            <w:hideMark/>
          </w:tcPr>
          <w:p w14:paraId="66351581" w14:textId="77777777" w:rsidR="00906131" w:rsidRPr="003C6DE1" w:rsidRDefault="00906131" w:rsidP="002B4558">
            <w:pPr>
              <w:spacing w:line="288" w:lineRule="auto"/>
              <w:rPr>
                <w:rFonts w:ascii="Arial"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1D86F325" w14:textId="77777777" w:rsidR="00906131" w:rsidRPr="003C6DE1" w:rsidRDefault="00906131" w:rsidP="002B4558">
            <w:pPr>
              <w:spacing w:line="288" w:lineRule="auto"/>
              <w:rPr>
                <w:rFonts w:ascii="Arial" w:hAnsi="Arial" w:cs="Arial"/>
                <w:color w:val="000000" w:themeColor="text1"/>
                <w:sz w:val="19"/>
                <w:szCs w:val="19"/>
                <w:highlight w:val="yellow"/>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D2AA0E4" w14:textId="77777777" w:rsidR="00906131" w:rsidRPr="003C6DE1" w:rsidRDefault="00906131" w:rsidP="002B4558">
            <w:pPr>
              <w:spacing w:line="288" w:lineRule="auto"/>
              <w:jc w:val="center"/>
              <w:rPr>
                <w:rFonts w:ascii="Arial" w:hAnsi="Arial" w:cs="Arial"/>
                <w:color w:val="000000" w:themeColor="text1"/>
                <w:sz w:val="19"/>
                <w:szCs w:val="19"/>
                <w:highlight w:val="yellow"/>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476B2B7C" w14:textId="77777777" w:rsidR="00906131" w:rsidRPr="003C6DE1" w:rsidRDefault="00906131" w:rsidP="002B4558">
            <w:pPr>
              <w:widowControl w:val="0"/>
              <w:spacing w:line="288" w:lineRule="auto"/>
              <w:jc w:val="center"/>
              <w:rPr>
                <w:rFonts w:ascii="Arial" w:eastAsia="Helvetica" w:hAnsi="Arial" w:cs="Arial"/>
                <w:color w:val="000000" w:themeColor="text1"/>
                <w:sz w:val="19"/>
                <w:szCs w:val="19"/>
                <w:highlight w:val="yellow"/>
                <w:u w:color="000000"/>
              </w:rPr>
            </w:pPr>
            <w:r w:rsidRPr="003C6DE1">
              <w:rPr>
                <w:rFonts w:ascii="Arial" w:hAnsi="Arial" w:cs="Arial"/>
                <w:color w:val="000000" w:themeColor="text1"/>
                <w:sz w:val="19"/>
                <w:szCs w:val="19"/>
              </w:rPr>
              <w:t>0</w:t>
            </w:r>
          </w:p>
        </w:tc>
        <w:tc>
          <w:tcPr>
            <w:tcW w:w="1559" w:type="pct"/>
            <w:tcBorders>
              <w:top w:val="single" w:sz="4" w:space="0" w:color="auto"/>
              <w:left w:val="single" w:sz="4" w:space="0" w:color="auto"/>
              <w:bottom w:val="single" w:sz="4" w:space="0" w:color="auto"/>
              <w:right w:val="single" w:sz="4" w:space="0" w:color="auto"/>
            </w:tcBorders>
            <w:vAlign w:val="center"/>
            <w:hideMark/>
          </w:tcPr>
          <w:p w14:paraId="75701A05" w14:textId="77777777" w:rsidR="00906131" w:rsidRPr="003C6DE1" w:rsidRDefault="00906131" w:rsidP="002B4558">
            <w:pPr>
              <w:spacing w:line="288" w:lineRule="auto"/>
              <w:rPr>
                <w:rFonts w:ascii="Arial" w:eastAsia="Helvetica" w:hAnsi="Arial" w:cs="Arial"/>
                <w:color w:val="000000" w:themeColor="text1"/>
                <w:sz w:val="19"/>
                <w:szCs w:val="19"/>
              </w:rPr>
            </w:pPr>
            <w:r w:rsidRPr="003C6DE1">
              <w:rPr>
                <w:rFonts w:ascii="Arial" w:hAnsi="Arial" w:cs="Arial"/>
                <w:color w:val="000000" w:themeColor="text1"/>
                <w:sz w:val="19"/>
                <w:szCs w:val="19"/>
              </w:rPr>
              <w:t>Projekt neprispieva k plneniu cieľov Stratégie EÚ pre dunajský región.</w:t>
            </w:r>
          </w:p>
        </w:tc>
      </w:tr>
    </w:tbl>
    <w:p w14:paraId="589A99E1" w14:textId="77777777"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 príloha Opis projektu.</w:t>
      </w:r>
    </w:p>
    <w:p w14:paraId="3E0E43CD" w14:textId="77777777" w:rsidR="00A15DD6" w:rsidRPr="003C6DE1" w:rsidRDefault="00A15DD6" w:rsidP="00354A5D">
      <w:pPr>
        <w:tabs>
          <w:tab w:val="left" w:pos="592"/>
          <w:tab w:val="left" w:pos="3227"/>
          <w:tab w:val="left" w:pos="7899"/>
          <w:tab w:val="left" w:pos="9311"/>
          <w:tab w:val="left" w:pos="10742"/>
        </w:tabs>
        <w:spacing w:line="288" w:lineRule="auto"/>
        <w:jc w:val="both"/>
        <w:rPr>
          <w:rFonts w:ascii="Arial" w:eastAsia="Helvetica" w:hAnsi="Arial" w:cs="Arial"/>
          <w:color w:val="000000" w:themeColor="text1"/>
          <w:sz w:val="19"/>
          <w:szCs w:val="19"/>
        </w:rPr>
      </w:pPr>
      <w:r w:rsidRPr="003C6DE1">
        <w:rPr>
          <w:rFonts w:ascii="Arial" w:eastAsia="Arial Unicode MS" w:hAnsi="Arial" w:cs="Arial"/>
          <w:color w:val="000000" w:themeColor="text1"/>
          <w:sz w:val="19"/>
          <w:szCs w:val="19"/>
        </w:rPr>
        <w:t>Špecifický cieľ 1.1 spadá pod pilier Stratégie EÚ pre dunajský región, ktorým je prepojenie podunajskej oblasti,</w:t>
      </w:r>
      <w:r w:rsidRPr="003C6DE1">
        <w:rPr>
          <w:rFonts w:ascii="Arial" w:eastAsia="Helvetica" w:hAnsi="Arial" w:cs="Arial"/>
          <w:color w:val="000000" w:themeColor="text1"/>
          <w:sz w:val="19"/>
          <w:szCs w:val="19"/>
        </w:rPr>
        <w:t xml:space="preserve"> osobitne s cieľom zlepšiť mobilitu a multimodalitu</w:t>
      </w:r>
      <w:r w:rsidRPr="003C6DE1">
        <w:rPr>
          <w:rFonts w:ascii="Arial" w:eastAsia="Arial Unicode MS" w:hAnsi="Arial" w:cs="Arial"/>
          <w:color w:val="000000" w:themeColor="text1"/>
          <w:sz w:val="19"/>
          <w:szCs w:val="19"/>
        </w:rPr>
        <w:t>. Táto problematika je zahrnutá v p</w:t>
      </w:r>
      <w:r w:rsidRPr="003C6DE1">
        <w:rPr>
          <w:rFonts w:ascii="Arial" w:eastAsia="Helvetica" w:hAnsi="Arial" w:cs="Arial"/>
          <w:color w:val="000000" w:themeColor="text1"/>
          <w:sz w:val="19"/>
          <w:szCs w:val="19"/>
        </w:rPr>
        <w:t xml:space="preserve">rioritnej oblasti 1B venovanej zlepšeniu mobility a intermodality - cesty, železnice a leteckej dopravy. </w:t>
      </w:r>
    </w:p>
    <w:p w14:paraId="444BDB00" w14:textId="77777777" w:rsidR="00A15DD6" w:rsidRPr="003C6DE1" w:rsidRDefault="00A15DD6" w:rsidP="00354A5D">
      <w:pPr>
        <w:tabs>
          <w:tab w:val="left" w:pos="592"/>
          <w:tab w:val="left" w:pos="3227"/>
          <w:tab w:val="left" w:pos="7899"/>
          <w:tab w:val="left" w:pos="9311"/>
          <w:tab w:val="left" w:pos="10742"/>
        </w:tabs>
        <w:spacing w:line="288" w:lineRule="auto"/>
        <w:jc w:val="both"/>
        <w:rPr>
          <w:rFonts w:ascii="Arial" w:eastAsia="Arial Unicode MS" w:hAnsi="Arial" w:cs="Arial"/>
          <w:color w:val="000000" w:themeColor="text1"/>
          <w:sz w:val="19"/>
          <w:szCs w:val="19"/>
        </w:rPr>
      </w:pPr>
      <w:r w:rsidRPr="003C6DE1">
        <w:rPr>
          <w:rFonts w:ascii="Arial" w:hAnsi="Arial" w:cs="Arial"/>
          <w:color w:val="000000" w:themeColor="text1"/>
          <w:sz w:val="19"/>
          <w:szCs w:val="19"/>
        </w:rPr>
        <w:t xml:space="preserve">Projekt, ktorý je v súlade so ŠC 1.1, by mal byť v zmysle vyššie uvedeného v súlade aj so </w:t>
      </w:r>
      <w:r w:rsidRPr="003C6DE1">
        <w:rPr>
          <w:rFonts w:ascii="Arial" w:eastAsia="Arial Unicode MS" w:hAnsi="Arial" w:cs="Arial"/>
          <w:color w:val="000000" w:themeColor="text1"/>
          <w:sz w:val="19"/>
          <w:szCs w:val="19"/>
        </w:rPr>
        <w:t>Stratégiou EÚ pre dunajský región. Hodnotiteľ po posúdení p</w:t>
      </w:r>
      <w:r w:rsidR="004A33E0">
        <w:rPr>
          <w:rFonts w:ascii="Arial" w:eastAsia="Arial Unicode MS" w:hAnsi="Arial" w:cs="Arial"/>
          <w:color w:val="000000" w:themeColor="text1"/>
          <w:sz w:val="19"/>
          <w:szCs w:val="19"/>
        </w:rPr>
        <w:t>ridelí počet bodov (</w:t>
      </w:r>
      <w:r w:rsidR="009C44FC">
        <w:rPr>
          <w:rFonts w:ascii="Arial" w:eastAsia="Arial Unicode MS" w:hAnsi="Arial" w:cs="Arial"/>
          <w:color w:val="000000" w:themeColor="text1"/>
          <w:sz w:val="19"/>
          <w:szCs w:val="19"/>
        </w:rPr>
        <w:t>1</w:t>
      </w:r>
      <w:r w:rsidR="004A33E0">
        <w:rPr>
          <w:rFonts w:ascii="Arial" w:eastAsia="Arial Unicode MS" w:hAnsi="Arial" w:cs="Arial"/>
          <w:color w:val="000000" w:themeColor="text1"/>
          <w:sz w:val="19"/>
          <w:szCs w:val="19"/>
        </w:rPr>
        <w:t>)</w:t>
      </w:r>
      <w:r w:rsidRPr="003C6DE1">
        <w:rPr>
          <w:rFonts w:ascii="Arial" w:eastAsia="Arial Unicode MS" w:hAnsi="Arial" w:cs="Arial"/>
          <w:color w:val="000000" w:themeColor="text1"/>
          <w:sz w:val="19"/>
          <w:szCs w:val="19"/>
        </w:rPr>
        <w:t xml:space="preserve"> a v komentári uvedie odvolávku na zodpovedajúcu prioritnú oblasť St</w:t>
      </w:r>
      <w:r w:rsidR="0055521F">
        <w:rPr>
          <w:rFonts w:ascii="Arial" w:eastAsia="Arial Unicode MS" w:hAnsi="Arial" w:cs="Arial"/>
          <w:color w:val="000000" w:themeColor="text1"/>
          <w:sz w:val="19"/>
          <w:szCs w:val="19"/>
        </w:rPr>
        <w:t xml:space="preserve">ratégie EÚ pre dunajský región, v opačnom prípade pridelí počet bodov </w:t>
      </w:r>
      <w:r w:rsidR="004A33E0">
        <w:rPr>
          <w:rFonts w:ascii="Arial" w:eastAsia="Arial Unicode MS" w:hAnsi="Arial" w:cs="Arial"/>
          <w:color w:val="000000" w:themeColor="text1"/>
          <w:sz w:val="19"/>
          <w:szCs w:val="19"/>
        </w:rPr>
        <w:t>(</w:t>
      </w:r>
      <w:r w:rsidR="0055521F">
        <w:rPr>
          <w:rFonts w:ascii="Arial" w:eastAsia="Arial Unicode MS" w:hAnsi="Arial" w:cs="Arial"/>
          <w:color w:val="000000" w:themeColor="text1"/>
          <w:sz w:val="19"/>
          <w:szCs w:val="19"/>
        </w:rPr>
        <w:t>0</w:t>
      </w:r>
      <w:r w:rsidR="004A33E0">
        <w:rPr>
          <w:rFonts w:ascii="Arial" w:eastAsia="Arial Unicode MS" w:hAnsi="Arial" w:cs="Arial"/>
          <w:color w:val="000000" w:themeColor="text1"/>
          <w:sz w:val="19"/>
          <w:szCs w:val="19"/>
        </w:rPr>
        <w:t>)</w:t>
      </w:r>
      <w:r w:rsidR="0055521F">
        <w:rPr>
          <w:rFonts w:ascii="Arial" w:eastAsia="Arial Unicode MS" w:hAnsi="Arial" w:cs="Arial"/>
          <w:color w:val="000000" w:themeColor="text1"/>
          <w:sz w:val="19"/>
          <w:szCs w:val="19"/>
        </w:rPr>
        <w:t>.</w:t>
      </w:r>
      <w:r w:rsidRPr="003C6DE1">
        <w:rPr>
          <w:rFonts w:ascii="Arial" w:hAnsi="Arial" w:cs="Arial"/>
          <w:color w:val="000000" w:themeColor="text1"/>
          <w:sz w:val="19"/>
          <w:szCs w:val="19"/>
        </w:rPr>
        <w:t xml:space="preserve"> </w:t>
      </w:r>
    </w:p>
    <w:p w14:paraId="2D1D6C70" w14:textId="77777777" w:rsidR="00F80CE5" w:rsidRDefault="00A15DD6" w:rsidP="00DC7071">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4495CB24" w14:textId="77777777" w:rsidR="009F2D40" w:rsidRDefault="009F2D40" w:rsidP="00DC7071">
      <w:pPr>
        <w:spacing w:before="120" w:after="120" w:line="288" w:lineRule="auto"/>
        <w:jc w:val="both"/>
        <w:rPr>
          <w:rFonts w:ascii="Arial" w:hAnsi="Arial" w:cs="Arial"/>
          <w:color w:val="000000" w:themeColor="text1"/>
          <w:sz w:val="19"/>
          <w:szCs w:val="19"/>
        </w:rPr>
      </w:pPr>
    </w:p>
    <w:p w14:paraId="419F0EC7" w14:textId="77777777" w:rsidR="009F2D40" w:rsidRDefault="009F2D40" w:rsidP="00DC7071">
      <w:pPr>
        <w:spacing w:before="120" w:after="120" w:line="288" w:lineRule="auto"/>
        <w:jc w:val="both"/>
        <w:rPr>
          <w:rFonts w:ascii="Arial" w:hAnsi="Arial" w:cs="Arial"/>
          <w:color w:val="000000" w:themeColor="text1"/>
          <w:sz w:val="19"/>
          <w:szCs w:val="19"/>
        </w:rPr>
      </w:pPr>
    </w:p>
    <w:p w14:paraId="0E06B4F3" w14:textId="77777777" w:rsidR="009F2D40" w:rsidRDefault="009F2D40" w:rsidP="00DC7071">
      <w:pPr>
        <w:spacing w:before="120" w:after="120" w:line="288" w:lineRule="auto"/>
        <w:jc w:val="both"/>
        <w:rPr>
          <w:rFonts w:ascii="Arial" w:hAnsi="Arial" w:cs="Arial"/>
          <w:color w:val="000000" w:themeColor="text1"/>
          <w:sz w:val="19"/>
          <w:szCs w:val="19"/>
        </w:rPr>
      </w:pPr>
    </w:p>
    <w:p w14:paraId="32587AC9" w14:textId="77777777" w:rsidR="009F2D40" w:rsidRDefault="009F2D40" w:rsidP="00DC7071">
      <w:pPr>
        <w:spacing w:before="120" w:after="120" w:line="288" w:lineRule="auto"/>
        <w:jc w:val="both"/>
        <w:rPr>
          <w:rFonts w:ascii="Arial" w:hAnsi="Arial" w:cs="Arial"/>
          <w:color w:val="000000" w:themeColor="text1"/>
          <w:sz w:val="19"/>
          <w:szCs w:val="19"/>
        </w:rPr>
      </w:pPr>
    </w:p>
    <w:p w14:paraId="076B46D1" w14:textId="77777777" w:rsidR="009F2D40" w:rsidRDefault="009F2D40" w:rsidP="00DC7071">
      <w:pPr>
        <w:spacing w:before="120" w:after="120" w:line="288" w:lineRule="auto"/>
        <w:jc w:val="both"/>
        <w:rPr>
          <w:rFonts w:ascii="Arial" w:hAnsi="Arial" w:cs="Arial"/>
          <w:color w:val="000000" w:themeColor="text1"/>
          <w:sz w:val="19"/>
          <w:szCs w:val="19"/>
        </w:rPr>
      </w:pPr>
    </w:p>
    <w:p w14:paraId="39887294" w14:textId="77777777" w:rsidR="009F2D40" w:rsidRDefault="009F2D40" w:rsidP="00DC7071">
      <w:pPr>
        <w:spacing w:before="120" w:after="120" w:line="288" w:lineRule="auto"/>
        <w:jc w:val="both"/>
        <w:rPr>
          <w:rFonts w:ascii="Arial" w:hAnsi="Arial" w:cs="Arial"/>
          <w:color w:val="000000" w:themeColor="text1"/>
          <w:sz w:val="19"/>
          <w:szCs w:val="19"/>
        </w:rPr>
      </w:pPr>
    </w:p>
    <w:p w14:paraId="42A06983" w14:textId="77777777" w:rsidR="009F2D40" w:rsidRDefault="009F2D40" w:rsidP="00DC7071">
      <w:pPr>
        <w:spacing w:before="120" w:after="120" w:line="288" w:lineRule="auto"/>
        <w:jc w:val="both"/>
        <w:rPr>
          <w:rFonts w:ascii="Arial" w:hAnsi="Arial" w:cs="Arial"/>
          <w:color w:val="000000" w:themeColor="text1"/>
          <w:sz w:val="19"/>
          <w:szCs w:val="19"/>
        </w:rPr>
      </w:pPr>
    </w:p>
    <w:p w14:paraId="1EFCA6F3" w14:textId="77777777" w:rsidR="009F2D40" w:rsidRDefault="009F2D40" w:rsidP="00DC7071">
      <w:pPr>
        <w:spacing w:before="120" w:after="120" w:line="288" w:lineRule="auto"/>
        <w:jc w:val="both"/>
        <w:rPr>
          <w:rFonts w:ascii="Arial" w:hAnsi="Arial" w:cs="Arial"/>
          <w:color w:val="000000" w:themeColor="text1"/>
          <w:sz w:val="19"/>
          <w:szCs w:val="19"/>
        </w:rPr>
      </w:pPr>
    </w:p>
    <w:p w14:paraId="5D9D8261" w14:textId="77777777" w:rsidR="009F2D40" w:rsidRDefault="009F2D40" w:rsidP="00DC7071">
      <w:pPr>
        <w:spacing w:before="120" w:after="120" w:line="288" w:lineRule="auto"/>
        <w:jc w:val="both"/>
        <w:rPr>
          <w:rFonts w:ascii="Arial" w:hAnsi="Arial" w:cs="Arial"/>
          <w:color w:val="000000" w:themeColor="text1"/>
          <w:sz w:val="19"/>
          <w:szCs w:val="19"/>
        </w:rPr>
      </w:pPr>
    </w:p>
    <w:p w14:paraId="7E9FB5BA" w14:textId="77777777" w:rsidR="009F2D40" w:rsidRDefault="009F2D40" w:rsidP="00DC7071">
      <w:pPr>
        <w:spacing w:before="120" w:after="120" w:line="288" w:lineRule="auto"/>
        <w:jc w:val="both"/>
        <w:rPr>
          <w:rFonts w:ascii="Arial" w:hAnsi="Arial" w:cs="Arial"/>
          <w:color w:val="000000" w:themeColor="text1"/>
          <w:sz w:val="19"/>
          <w:szCs w:val="19"/>
        </w:rPr>
      </w:pPr>
    </w:p>
    <w:p w14:paraId="500B8F63" w14:textId="77777777" w:rsidR="009F2D40" w:rsidRDefault="009F2D40" w:rsidP="00DC7071">
      <w:pPr>
        <w:spacing w:before="120" w:after="120" w:line="288" w:lineRule="auto"/>
        <w:jc w:val="both"/>
        <w:rPr>
          <w:rFonts w:ascii="Arial" w:hAnsi="Arial" w:cs="Arial"/>
          <w:color w:val="000000" w:themeColor="text1"/>
          <w:sz w:val="19"/>
          <w:szCs w:val="19"/>
        </w:rPr>
      </w:pPr>
    </w:p>
    <w:p w14:paraId="6688BBAE" w14:textId="77777777" w:rsidR="009F2D40" w:rsidRDefault="009F2D40" w:rsidP="00DC7071">
      <w:pPr>
        <w:spacing w:before="120" w:after="120" w:line="288" w:lineRule="auto"/>
        <w:jc w:val="both"/>
        <w:rPr>
          <w:rFonts w:ascii="Arial" w:hAnsi="Arial" w:cs="Arial"/>
          <w:color w:val="000000" w:themeColor="text1"/>
          <w:sz w:val="19"/>
          <w:szCs w:val="19"/>
        </w:rPr>
      </w:pPr>
    </w:p>
    <w:p w14:paraId="2694DF93" w14:textId="77777777" w:rsidR="009F2D40" w:rsidRDefault="009F2D40" w:rsidP="00DC7071">
      <w:pPr>
        <w:spacing w:before="120" w:after="120" w:line="288" w:lineRule="auto"/>
        <w:jc w:val="both"/>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72"/>
        <w:gridCol w:w="14554"/>
      </w:tblGrid>
      <w:tr w:rsidR="008326E2" w:rsidRPr="003C6DE1" w14:paraId="26E2738F" w14:textId="77777777" w:rsidTr="00736E4E">
        <w:trPr>
          <w:trHeight w:val="418"/>
        </w:trPr>
        <w:tc>
          <w:tcPr>
            <w:tcW w:w="18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D2C4988" w14:textId="77777777" w:rsidR="008326E2" w:rsidRPr="003C6DE1" w:rsidRDefault="008326E2" w:rsidP="00B01AB6">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2.</w:t>
            </w:r>
          </w:p>
        </w:tc>
        <w:tc>
          <w:tcPr>
            <w:tcW w:w="4811"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70DC8F0" w14:textId="77777777" w:rsidR="008326E2" w:rsidRPr="003C6DE1" w:rsidRDefault="008326E2" w:rsidP="00B01AB6">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5877FCA8" w14:textId="77777777" w:rsidR="00CE0743" w:rsidRPr="003C6DE1" w:rsidRDefault="00CE0743" w:rsidP="009F2D40">
      <w:pPr>
        <w:spacing w:after="0"/>
        <w:rPr>
          <w:rFonts w:ascii="Arial" w:hAnsi="Arial" w:cs="Arial"/>
        </w:rPr>
      </w:pPr>
    </w:p>
    <w:tbl>
      <w:tblPr>
        <w:tblStyle w:val="TableGrid2"/>
        <w:tblW w:w="5000" w:type="pct"/>
        <w:tblLook w:val="04A0" w:firstRow="1" w:lastRow="0" w:firstColumn="1" w:lastColumn="0" w:noHBand="0" w:noVBand="1"/>
      </w:tblPr>
      <w:tblGrid>
        <w:gridCol w:w="563"/>
        <w:gridCol w:w="2541"/>
        <w:gridCol w:w="2956"/>
        <w:gridCol w:w="1367"/>
        <w:gridCol w:w="1431"/>
        <w:gridCol w:w="6268"/>
      </w:tblGrid>
      <w:tr w:rsidR="009F2D40" w:rsidRPr="003C6DE1" w14:paraId="72884295" w14:textId="77777777" w:rsidTr="009F2D40">
        <w:trPr>
          <w:trHeight w:val="388"/>
        </w:trPr>
        <w:tc>
          <w:tcPr>
            <w:tcW w:w="186" w:type="pct"/>
            <w:shd w:val="clear" w:color="auto" w:fill="DEEAF6" w:themeFill="accent1" w:themeFillTint="33"/>
            <w:vAlign w:val="center"/>
            <w:hideMark/>
          </w:tcPr>
          <w:p w14:paraId="0E248C5B" w14:textId="77777777" w:rsidR="008326E2" w:rsidRPr="003C6DE1" w:rsidRDefault="008326E2" w:rsidP="00F4608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0" w:type="pct"/>
            <w:shd w:val="clear" w:color="auto" w:fill="DEEAF6" w:themeFill="accent1" w:themeFillTint="33"/>
            <w:vAlign w:val="center"/>
            <w:hideMark/>
          </w:tcPr>
          <w:p w14:paraId="2B2931F0" w14:textId="77777777" w:rsidR="008326E2" w:rsidRPr="003C6DE1" w:rsidRDefault="008326E2" w:rsidP="00F4608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77" w:type="pct"/>
            <w:shd w:val="clear" w:color="auto" w:fill="DEEAF6" w:themeFill="accent1" w:themeFillTint="33"/>
            <w:vAlign w:val="center"/>
            <w:hideMark/>
          </w:tcPr>
          <w:p w14:paraId="666D8479" w14:textId="77777777" w:rsidR="008326E2" w:rsidRPr="003C6DE1" w:rsidRDefault="008326E2" w:rsidP="00F4608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12801051" w14:textId="77777777" w:rsidR="008326E2" w:rsidRPr="003C6DE1" w:rsidRDefault="008326E2" w:rsidP="00F46080">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55FEBEA7" w14:textId="77777777" w:rsidR="008326E2" w:rsidRPr="003C6DE1" w:rsidRDefault="008326E2" w:rsidP="00F46080">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72" w:type="pct"/>
            <w:shd w:val="clear" w:color="auto" w:fill="DEEAF6" w:themeFill="accent1" w:themeFillTint="33"/>
            <w:vAlign w:val="center"/>
            <w:hideMark/>
          </w:tcPr>
          <w:p w14:paraId="28E4F498" w14:textId="77777777" w:rsidR="008326E2" w:rsidRPr="003C6DE1" w:rsidRDefault="008326E2" w:rsidP="00F4608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279AC" w:rsidRPr="003C6DE1" w14:paraId="0CC3604D" w14:textId="77777777" w:rsidTr="009F2D40">
        <w:trPr>
          <w:trHeight w:val="867"/>
        </w:trPr>
        <w:tc>
          <w:tcPr>
            <w:tcW w:w="186" w:type="pct"/>
            <w:vMerge w:val="restart"/>
            <w:tcBorders>
              <w:top w:val="single" w:sz="4" w:space="0" w:color="auto"/>
              <w:left w:val="single" w:sz="4" w:space="0" w:color="auto"/>
              <w:bottom w:val="single" w:sz="4" w:space="0" w:color="auto"/>
              <w:right w:val="single" w:sz="4" w:space="0" w:color="auto"/>
            </w:tcBorders>
            <w:vAlign w:val="center"/>
            <w:hideMark/>
          </w:tcPr>
          <w:p w14:paraId="706F4663" w14:textId="77777777" w:rsidR="004279AC" w:rsidRPr="003C6DE1" w:rsidRDefault="004279AC"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2.1</w:t>
            </w:r>
          </w:p>
        </w:tc>
        <w:tc>
          <w:tcPr>
            <w:tcW w:w="840" w:type="pct"/>
            <w:vMerge w:val="restart"/>
            <w:tcBorders>
              <w:top w:val="single" w:sz="4" w:space="0" w:color="auto"/>
              <w:left w:val="single" w:sz="4" w:space="0" w:color="auto"/>
              <w:bottom w:val="single" w:sz="4" w:space="0" w:color="auto"/>
              <w:right w:val="single" w:sz="4" w:space="0" w:color="auto"/>
            </w:tcBorders>
            <w:vAlign w:val="center"/>
            <w:hideMark/>
          </w:tcPr>
          <w:p w14:paraId="77EC3255"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Vhodnosť a prepojenosť navrhovaných aktivít projektu vo vzťahu k východiskovej situácii a k stanoveným cieľom projektu</w:t>
            </w:r>
          </w:p>
        </w:tc>
        <w:tc>
          <w:tcPr>
            <w:tcW w:w="977" w:type="pct"/>
            <w:vMerge w:val="restart"/>
            <w:tcBorders>
              <w:top w:val="single" w:sz="4" w:space="0" w:color="auto"/>
              <w:left w:val="single" w:sz="4" w:space="0" w:color="auto"/>
              <w:bottom w:val="single" w:sz="4" w:space="0" w:color="auto"/>
              <w:right w:val="single" w:sz="4" w:space="0" w:color="auto"/>
            </w:tcBorders>
            <w:vAlign w:val="center"/>
            <w:hideMark/>
          </w:tcPr>
          <w:p w14:paraId="3B53D626" w14:textId="77777777" w:rsidR="004279AC" w:rsidRDefault="004279AC" w:rsidP="009F2D40">
            <w:pPr>
              <w:spacing w:line="256"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1A4B3F9B" w14:textId="77777777" w:rsidR="004279AC" w:rsidRPr="003C6DE1" w:rsidRDefault="004279AC" w:rsidP="009F2D40">
            <w:pPr>
              <w:spacing w:line="288" w:lineRule="auto"/>
              <w:jc w:val="both"/>
              <w:rPr>
                <w:rFonts w:ascii="Arial" w:hAnsi="Arial" w:cs="Arial"/>
                <w:color w:val="000000" w:themeColor="text1"/>
                <w:sz w:val="19"/>
                <w:szCs w:val="19"/>
              </w:rPr>
            </w:pP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53D3E1F1" w14:textId="77777777" w:rsidR="004279AC" w:rsidRPr="004D7ADC" w:rsidRDefault="004279AC" w:rsidP="00A6608D">
            <w:pPr>
              <w:jc w:val="center"/>
              <w:rPr>
                <w:rFonts w:ascii="Arial" w:hAnsi="Arial" w:cs="Arial"/>
                <w:color w:val="000000" w:themeColor="text1"/>
                <w:sz w:val="19"/>
                <w:szCs w:val="19"/>
              </w:rPr>
            </w:pPr>
            <w:r w:rsidRPr="004D7ADC">
              <w:rPr>
                <w:rFonts w:ascii="Arial" w:hAnsi="Arial" w:cs="Arial"/>
                <w:color w:val="000000" w:themeColor="text1"/>
                <w:sz w:val="19"/>
                <w:szCs w:val="19"/>
              </w:rPr>
              <w:t>Bodové</w:t>
            </w:r>
          </w:p>
          <w:p w14:paraId="028FC314"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kritérium</w:t>
            </w:r>
          </w:p>
        </w:tc>
        <w:tc>
          <w:tcPr>
            <w:tcW w:w="473" w:type="pct"/>
            <w:tcBorders>
              <w:top w:val="single" w:sz="4" w:space="0" w:color="auto"/>
              <w:left w:val="single" w:sz="4" w:space="0" w:color="auto"/>
              <w:bottom w:val="single" w:sz="4" w:space="0" w:color="auto"/>
              <w:right w:val="single" w:sz="4" w:space="0" w:color="auto"/>
            </w:tcBorders>
            <w:vAlign w:val="center"/>
          </w:tcPr>
          <w:p w14:paraId="603B98A7"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6</w:t>
            </w:r>
          </w:p>
        </w:tc>
        <w:tc>
          <w:tcPr>
            <w:tcW w:w="2072" w:type="pct"/>
            <w:tcBorders>
              <w:top w:val="single" w:sz="4" w:space="0" w:color="auto"/>
              <w:left w:val="single" w:sz="4" w:space="0" w:color="auto"/>
              <w:bottom w:val="single" w:sz="4" w:space="0" w:color="auto"/>
              <w:right w:val="single" w:sz="4" w:space="0" w:color="auto"/>
            </w:tcBorders>
            <w:vAlign w:val="center"/>
            <w:hideMark/>
          </w:tcPr>
          <w:p w14:paraId="695C15F6" w14:textId="34CB5CF1" w:rsidR="009F2D40"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4279AC" w:rsidRPr="003C6DE1" w14:paraId="704BB872" w14:textId="77777777" w:rsidTr="009F2D40">
        <w:trPr>
          <w:trHeight w:val="1421"/>
        </w:trPr>
        <w:tc>
          <w:tcPr>
            <w:tcW w:w="186" w:type="pct"/>
            <w:vMerge/>
            <w:tcBorders>
              <w:top w:val="single" w:sz="4" w:space="0" w:color="auto"/>
              <w:left w:val="single" w:sz="4" w:space="0" w:color="auto"/>
              <w:bottom w:val="single" w:sz="4" w:space="0" w:color="auto"/>
              <w:right w:val="single" w:sz="4" w:space="0" w:color="auto"/>
            </w:tcBorders>
            <w:vAlign w:val="center"/>
            <w:hideMark/>
          </w:tcPr>
          <w:p w14:paraId="3E522CF5"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71939BAD" w14:textId="77777777" w:rsidR="004279AC" w:rsidRPr="003C6DE1" w:rsidRDefault="004279AC" w:rsidP="002B4558">
            <w:pPr>
              <w:spacing w:line="288" w:lineRule="auto"/>
              <w:rPr>
                <w:rFonts w:ascii="Arial" w:hAnsi="Arial" w:cs="Arial"/>
                <w:color w:val="000000" w:themeColor="text1"/>
                <w:sz w:val="19"/>
                <w:szCs w:val="19"/>
              </w:rPr>
            </w:pPr>
          </w:p>
        </w:tc>
        <w:tc>
          <w:tcPr>
            <w:tcW w:w="977" w:type="pct"/>
            <w:vMerge/>
            <w:tcBorders>
              <w:top w:val="single" w:sz="4" w:space="0" w:color="auto"/>
              <w:left w:val="single" w:sz="4" w:space="0" w:color="auto"/>
              <w:bottom w:val="single" w:sz="4" w:space="0" w:color="auto"/>
              <w:right w:val="single" w:sz="4" w:space="0" w:color="auto"/>
            </w:tcBorders>
            <w:vAlign w:val="center"/>
            <w:hideMark/>
          </w:tcPr>
          <w:p w14:paraId="46C83289" w14:textId="77777777" w:rsidR="004279AC" w:rsidRPr="003C6DE1" w:rsidRDefault="004279AC"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094780D3"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1725C3F8"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3</w:t>
            </w:r>
          </w:p>
        </w:tc>
        <w:tc>
          <w:tcPr>
            <w:tcW w:w="2072" w:type="pct"/>
            <w:tcBorders>
              <w:top w:val="single" w:sz="4" w:space="0" w:color="auto"/>
              <w:left w:val="single" w:sz="4" w:space="0" w:color="auto"/>
              <w:bottom w:val="single" w:sz="4" w:space="0" w:color="auto"/>
              <w:right w:val="single" w:sz="4" w:space="0" w:color="auto"/>
            </w:tcBorders>
            <w:vAlign w:val="center"/>
            <w:hideMark/>
          </w:tcPr>
          <w:p w14:paraId="1EDBC61B"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4D7ADC">
              <w:rPr>
                <w:rFonts w:ascii="Arial" w:eastAsia="Helvetica" w:hAnsi="Arial" w:cs="Arial"/>
                <w:color w:val="000000" w:themeColor="text1"/>
                <w:sz w:val="19"/>
                <w:szCs w:val="19"/>
              </w:rPr>
              <w:t xml:space="preserve">. Nedostatky nie sú závažného charakteru, neohrozujú jeho úspešnú realizáciu. </w:t>
            </w:r>
          </w:p>
        </w:tc>
      </w:tr>
      <w:tr w:rsidR="004279AC" w:rsidRPr="003C6DE1" w14:paraId="38A4D3D8" w14:textId="77777777" w:rsidTr="009F2D40">
        <w:trPr>
          <w:trHeight w:val="438"/>
        </w:trPr>
        <w:tc>
          <w:tcPr>
            <w:tcW w:w="186" w:type="pct"/>
            <w:vMerge/>
            <w:tcBorders>
              <w:top w:val="single" w:sz="4" w:space="0" w:color="auto"/>
              <w:left w:val="single" w:sz="4" w:space="0" w:color="auto"/>
              <w:bottom w:val="single" w:sz="4" w:space="0" w:color="auto"/>
              <w:right w:val="single" w:sz="4" w:space="0" w:color="auto"/>
            </w:tcBorders>
            <w:vAlign w:val="center"/>
            <w:hideMark/>
          </w:tcPr>
          <w:p w14:paraId="23EFE7ED"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45A121F9" w14:textId="77777777" w:rsidR="004279AC" w:rsidRPr="003C6DE1" w:rsidRDefault="004279AC" w:rsidP="002B4558">
            <w:pPr>
              <w:spacing w:line="288" w:lineRule="auto"/>
              <w:rPr>
                <w:rFonts w:ascii="Arial" w:hAnsi="Arial" w:cs="Arial"/>
                <w:color w:val="000000" w:themeColor="text1"/>
                <w:sz w:val="19"/>
                <w:szCs w:val="19"/>
              </w:rPr>
            </w:pPr>
          </w:p>
        </w:tc>
        <w:tc>
          <w:tcPr>
            <w:tcW w:w="977" w:type="pct"/>
            <w:vMerge/>
            <w:tcBorders>
              <w:top w:val="single" w:sz="4" w:space="0" w:color="auto"/>
              <w:left w:val="single" w:sz="4" w:space="0" w:color="auto"/>
              <w:bottom w:val="single" w:sz="4" w:space="0" w:color="auto"/>
              <w:right w:val="single" w:sz="4" w:space="0" w:color="auto"/>
            </w:tcBorders>
            <w:vAlign w:val="center"/>
            <w:hideMark/>
          </w:tcPr>
          <w:p w14:paraId="51A1341C" w14:textId="77777777" w:rsidR="004279AC" w:rsidRPr="003C6DE1" w:rsidRDefault="004279AC"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3058EA2B"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5E1C3ED9" w14:textId="77777777" w:rsidR="004279AC" w:rsidRPr="003C6DE1" w:rsidRDefault="004279AC" w:rsidP="002B4558">
            <w:pPr>
              <w:tabs>
                <w:tab w:val="left" w:pos="473"/>
              </w:tabs>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72" w:type="pct"/>
            <w:tcBorders>
              <w:top w:val="single" w:sz="4" w:space="0" w:color="auto"/>
              <w:left w:val="single" w:sz="4" w:space="0" w:color="auto"/>
              <w:bottom w:val="single" w:sz="4" w:space="0" w:color="auto"/>
              <w:right w:val="single" w:sz="4" w:space="0" w:color="auto"/>
            </w:tcBorders>
            <w:vAlign w:val="center"/>
            <w:hideMark/>
          </w:tcPr>
          <w:p w14:paraId="7CA3F2C1"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265FD784" w14:textId="6A774ED9" w:rsidR="006C3AF9" w:rsidRPr="003C6DE1" w:rsidRDefault="006C3AF9" w:rsidP="009F2D40">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w:t>
      </w:r>
      <w:r w:rsidR="00DE27EA">
        <w:rPr>
          <w:rFonts w:ascii="Arial" w:hAnsi="Arial" w:cs="Arial"/>
          <w:color w:val="000000" w:themeColor="text1"/>
          <w:sz w:val="19"/>
          <w:szCs w:val="19"/>
        </w:rPr>
        <w:t> </w:t>
      </w:r>
      <w:r w:rsidRPr="003C6DE1">
        <w:rPr>
          <w:rFonts w:ascii="Arial" w:hAnsi="Arial" w:cs="Arial"/>
          <w:color w:val="000000" w:themeColor="text1"/>
          <w:sz w:val="19"/>
          <w:szCs w:val="19"/>
        </w:rPr>
        <w:t>častiach</w:t>
      </w:r>
      <w:r w:rsidR="00DE27EA">
        <w:rPr>
          <w:rFonts w:ascii="Arial" w:hAnsi="Arial" w:cs="Arial"/>
          <w:color w:val="000000" w:themeColor="text1"/>
          <w:sz w:val="19"/>
          <w:szCs w:val="19"/>
        </w:rPr>
        <w:t xml:space="preserve"> ŽoNFP</w:t>
      </w:r>
      <w:r w:rsidRPr="003C6DE1">
        <w:rPr>
          <w:rFonts w:ascii="Arial" w:hAnsi="Arial" w:cs="Arial"/>
          <w:color w:val="000000" w:themeColor="text1"/>
          <w:sz w:val="19"/>
          <w:szCs w:val="19"/>
        </w:rPr>
        <w:t>: 7. Popis projektu, 10.1 Aktivity projektu a očakávané merateľné ukazovatele, 10.2. Prehľad merateľných ukazovateľov projektu</w:t>
      </w:r>
      <w:r w:rsidR="00A71C6B" w:rsidRPr="003C6DE1">
        <w:rPr>
          <w:rFonts w:ascii="Arial" w:hAnsi="Arial" w:cs="Arial"/>
          <w:color w:val="000000" w:themeColor="text1"/>
          <w:sz w:val="19"/>
          <w:szCs w:val="19"/>
        </w:rPr>
        <w:t>.</w:t>
      </w:r>
    </w:p>
    <w:p w14:paraId="45DBB8D2" w14:textId="77777777" w:rsidR="006C3AF9" w:rsidRPr="003C6DE1" w:rsidRDefault="006C3AF9" w:rsidP="009F2D40">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194E3046" w14:textId="7E18BEC8" w:rsidR="006C3AF9" w:rsidRPr="003C6DE1" w:rsidRDefault="006C3AF9" w:rsidP="009F2D40">
      <w:pPr>
        <w:pStyle w:val="Odsekzoznamu"/>
        <w:numPr>
          <w:ilvl w:val="0"/>
          <w:numId w:val="9"/>
        </w:numPr>
        <w:spacing w:after="0" w:line="288" w:lineRule="auto"/>
        <w:ind w:left="924" w:hanging="357"/>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navrhované aktivity projektu sú dostatočne odôvodnené a vychádzajú z definovaných potrieb žiadateľa, </w:t>
      </w:r>
    </w:p>
    <w:p w14:paraId="679EBB0E" w14:textId="7BC8FFD2" w:rsidR="006C3AF9" w:rsidRPr="003C6DE1" w:rsidRDefault="006C3AF9" w:rsidP="009F2D40">
      <w:pPr>
        <w:pStyle w:val="Odsekzoznamu"/>
        <w:numPr>
          <w:ilvl w:val="0"/>
          <w:numId w:val="9"/>
        </w:numPr>
        <w:spacing w:after="0" w:line="288" w:lineRule="auto"/>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všetky aktivity smerujú k napĺňaniu cieľov projektu</w:t>
      </w:r>
      <w:r w:rsidR="005B6412">
        <w:rPr>
          <w:rFonts w:ascii="Arial" w:hAnsi="Arial" w:cs="Arial"/>
          <w:color w:val="000000" w:themeColor="text1"/>
          <w:sz w:val="19"/>
          <w:szCs w:val="19"/>
          <w:lang w:val="sk-SK"/>
        </w:rPr>
        <w:t>,</w:t>
      </w:r>
    </w:p>
    <w:p w14:paraId="4F7AE8D1" w14:textId="77777777" w:rsidR="006C3AF9" w:rsidRPr="003C6DE1" w:rsidRDefault="006C3AF9" w:rsidP="009F2D40">
      <w:pPr>
        <w:pStyle w:val="Odsekzoznamu"/>
        <w:numPr>
          <w:ilvl w:val="0"/>
          <w:numId w:val="9"/>
        </w:numPr>
        <w:spacing w:after="0" w:line="288" w:lineRule="auto"/>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ciele projektu sú realisticky </w:t>
      </w:r>
      <w:r w:rsidR="00150136" w:rsidRPr="003C6DE1">
        <w:rPr>
          <w:rFonts w:ascii="Arial" w:hAnsi="Arial" w:cs="Arial"/>
          <w:color w:val="000000" w:themeColor="text1"/>
          <w:sz w:val="19"/>
          <w:szCs w:val="19"/>
          <w:lang w:val="sk-SK"/>
        </w:rPr>
        <w:t>postavené</w:t>
      </w:r>
      <w:r w:rsidRPr="003C6DE1">
        <w:rPr>
          <w:rFonts w:ascii="Arial" w:hAnsi="Arial" w:cs="Arial"/>
          <w:color w:val="000000" w:themeColor="text1"/>
          <w:sz w:val="19"/>
          <w:szCs w:val="19"/>
          <w:lang w:val="sk-SK"/>
        </w:rPr>
        <w:t xml:space="preserve"> vzhľadom na aktivity projektu (cieľ projektu nie je podhodnotený, ani príliš ambiciózny vzhľadom na navrhované aktivity).</w:t>
      </w:r>
    </w:p>
    <w:p w14:paraId="394286DF" w14:textId="77777777" w:rsidR="00C9585B" w:rsidRDefault="006C3AF9" w:rsidP="009F2D40">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6838DD">
        <w:rPr>
          <w:rFonts w:ascii="Arial" w:hAnsi="Arial" w:cs="Arial"/>
          <w:color w:val="000000" w:themeColor="text1"/>
          <w:sz w:val="19"/>
          <w:szCs w:val="19"/>
        </w:rPr>
        <w:t>výdavky</w:t>
      </w:r>
      <w:r w:rsidRPr="003C6DE1">
        <w:rPr>
          <w:rFonts w:ascii="Arial" w:hAnsi="Arial" w:cs="Arial"/>
          <w:color w:val="000000" w:themeColor="text1"/>
          <w:sz w:val="19"/>
          <w:szCs w:val="19"/>
        </w:rPr>
        <w:t xml:space="preserve"> medzi neoprávnené </w:t>
      </w:r>
      <w:r w:rsidR="006838DD">
        <w:rPr>
          <w:rFonts w:ascii="Arial" w:hAnsi="Arial" w:cs="Arial"/>
          <w:color w:val="000000" w:themeColor="text1"/>
          <w:sz w:val="19"/>
          <w:szCs w:val="19"/>
        </w:rPr>
        <w:t>výdavky</w:t>
      </w:r>
      <w:r w:rsidRPr="003C6DE1">
        <w:rPr>
          <w:rFonts w:ascii="Arial" w:hAnsi="Arial" w:cs="Arial"/>
          <w:color w:val="000000" w:themeColor="text1"/>
          <w:sz w:val="19"/>
          <w:szCs w:val="19"/>
        </w:rPr>
        <w:t xml:space="preserve"> (tie následne vyhodnotí a vyčísli v hodnotiacich kritériách 4.</w:t>
      </w:r>
      <w:r w:rsidR="003707C6" w:rsidRPr="003C6DE1">
        <w:rPr>
          <w:rFonts w:ascii="Arial" w:hAnsi="Arial" w:cs="Arial"/>
          <w:color w:val="000000" w:themeColor="text1"/>
          <w:sz w:val="19"/>
          <w:szCs w:val="19"/>
        </w:rPr>
        <w:t>2</w:t>
      </w:r>
      <w:r w:rsidRPr="003C6DE1">
        <w:rPr>
          <w:rFonts w:ascii="Arial" w:hAnsi="Arial" w:cs="Arial"/>
          <w:color w:val="000000" w:themeColor="text1"/>
          <w:sz w:val="19"/>
          <w:szCs w:val="19"/>
        </w:rPr>
        <w:t>, 4.</w:t>
      </w:r>
      <w:r w:rsidR="003707C6" w:rsidRPr="003C6DE1">
        <w:rPr>
          <w:rFonts w:ascii="Arial" w:hAnsi="Arial" w:cs="Arial"/>
          <w:color w:val="000000" w:themeColor="text1"/>
          <w:sz w:val="19"/>
          <w:szCs w:val="19"/>
        </w:rPr>
        <w:t>3</w:t>
      </w:r>
      <w:r w:rsidRPr="003C6DE1">
        <w:rPr>
          <w:rFonts w:ascii="Arial" w:hAnsi="Arial" w:cs="Arial"/>
          <w:color w:val="000000" w:themeColor="text1"/>
          <w:sz w:val="19"/>
          <w:szCs w:val="19"/>
        </w:rPr>
        <w:t xml:space="preserve"> a 4.</w:t>
      </w:r>
      <w:r w:rsidR="003707C6" w:rsidRPr="003C6DE1">
        <w:rPr>
          <w:rFonts w:ascii="Arial" w:hAnsi="Arial" w:cs="Arial"/>
          <w:color w:val="000000" w:themeColor="text1"/>
          <w:sz w:val="19"/>
          <w:szCs w:val="19"/>
        </w:rPr>
        <w:t>5</w:t>
      </w:r>
      <w:r w:rsidRPr="003C6DE1">
        <w:rPr>
          <w:rFonts w:ascii="Arial" w:hAnsi="Arial" w:cs="Arial"/>
          <w:color w:val="000000" w:themeColor="text1"/>
          <w:sz w:val="19"/>
          <w:szCs w:val="19"/>
        </w:rPr>
        <w:t>.)</w:t>
      </w:r>
      <w:r w:rsidR="00CE0743" w:rsidRPr="003C6DE1">
        <w:rPr>
          <w:rFonts w:ascii="Arial" w:hAnsi="Arial" w:cs="Arial"/>
          <w:color w:val="000000" w:themeColor="text1"/>
          <w:sz w:val="19"/>
          <w:szCs w:val="19"/>
        </w:rPr>
        <w:t>.</w:t>
      </w:r>
      <w:r w:rsidRPr="003C6DE1">
        <w:rPr>
          <w:rFonts w:ascii="Arial" w:hAnsi="Arial" w:cs="Arial"/>
          <w:color w:val="000000" w:themeColor="text1"/>
          <w:sz w:val="19"/>
          <w:szCs w:val="19"/>
        </w:rPr>
        <w:t xml:space="preserve"> </w:t>
      </w:r>
    </w:p>
    <w:p w14:paraId="483CF6E6" w14:textId="77777777" w:rsidR="006C3AF9" w:rsidRPr="003C6DE1" w:rsidRDefault="0027710E" w:rsidP="009F2D40">
      <w:pPr>
        <w:spacing w:before="120" w:after="0" w:line="288" w:lineRule="auto"/>
        <w:jc w:val="both"/>
        <w:rPr>
          <w:rFonts w:ascii="Arial" w:hAnsi="Arial" w:cs="Arial"/>
          <w:color w:val="000000" w:themeColor="text1"/>
          <w:sz w:val="19"/>
          <w:szCs w:val="19"/>
        </w:rPr>
      </w:pPr>
      <w:r w:rsidRPr="005B5071">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B61ACE">
        <w:rPr>
          <w:rFonts w:ascii="Arial" w:hAnsi="Arial" w:cs="Arial"/>
          <w:color w:val="000000" w:themeColor="text1"/>
          <w:sz w:val="19"/>
          <w:szCs w:val="19"/>
        </w:rPr>
        <w:t xml:space="preserve">(vrátane) </w:t>
      </w:r>
      <w:r w:rsidRPr="005B5071">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w:t>
      </w:r>
      <w:r>
        <w:rPr>
          <w:rFonts w:ascii="Arial" w:hAnsi="Arial" w:cs="Arial"/>
          <w:color w:val="000000" w:themeColor="text1"/>
          <w:sz w:val="19"/>
          <w:szCs w:val="19"/>
        </w:rPr>
        <w:t> zadefinuje potrebu prípadných</w:t>
      </w:r>
      <w:r w:rsidRPr="005B5071">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65D89FE2" w14:textId="77777777" w:rsidR="00736E4E" w:rsidRPr="003C6DE1" w:rsidRDefault="006C3AF9"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56" w:type="pct"/>
        <w:tblLook w:val="04A0" w:firstRow="1" w:lastRow="0" w:firstColumn="1" w:lastColumn="0" w:noHBand="0" w:noVBand="1"/>
      </w:tblPr>
      <w:tblGrid>
        <w:gridCol w:w="556"/>
        <w:gridCol w:w="2546"/>
        <w:gridCol w:w="3244"/>
        <w:gridCol w:w="1358"/>
        <w:gridCol w:w="1433"/>
        <w:gridCol w:w="5856"/>
      </w:tblGrid>
      <w:tr w:rsidR="00736E4E" w:rsidRPr="003C6DE1" w14:paraId="43F638D0" w14:textId="77777777" w:rsidTr="009F2D40">
        <w:trPr>
          <w:trHeight w:val="388"/>
        </w:trPr>
        <w:tc>
          <w:tcPr>
            <w:tcW w:w="185" w:type="pct"/>
            <w:shd w:val="clear" w:color="auto" w:fill="DEEAF6" w:themeFill="accent1" w:themeFillTint="33"/>
            <w:vAlign w:val="center"/>
            <w:hideMark/>
          </w:tcPr>
          <w:p w14:paraId="427A8222" w14:textId="77777777" w:rsidR="00736E4E" w:rsidRPr="003C6DE1" w:rsidRDefault="00736E4E" w:rsidP="00F4608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9" w:type="pct"/>
            <w:shd w:val="clear" w:color="auto" w:fill="DEEAF6" w:themeFill="accent1" w:themeFillTint="33"/>
            <w:vAlign w:val="center"/>
            <w:hideMark/>
          </w:tcPr>
          <w:p w14:paraId="70DF34CE" w14:textId="77777777" w:rsidR="00736E4E" w:rsidRPr="003C6DE1" w:rsidRDefault="00736E4E" w:rsidP="00F4608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082" w:type="pct"/>
            <w:shd w:val="clear" w:color="auto" w:fill="DEEAF6" w:themeFill="accent1" w:themeFillTint="33"/>
            <w:vAlign w:val="center"/>
            <w:hideMark/>
          </w:tcPr>
          <w:p w14:paraId="3DF9B69A" w14:textId="77777777" w:rsidR="00736E4E" w:rsidRPr="003C6DE1" w:rsidRDefault="00736E4E" w:rsidP="00F4608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2FDEFDD9" w14:textId="77777777" w:rsidR="00736E4E" w:rsidRPr="003C6DE1" w:rsidRDefault="00736E4E" w:rsidP="00F46080">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8" w:type="pct"/>
            <w:shd w:val="clear" w:color="auto" w:fill="DEEAF6" w:themeFill="accent1" w:themeFillTint="33"/>
            <w:vAlign w:val="center"/>
            <w:hideMark/>
          </w:tcPr>
          <w:p w14:paraId="18BD47C0" w14:textId="77777777" w:rsidR="00736E4E" w:rsidRPr="003C6DE1" w:rsidRDefault="00736E4E" w:rsidP="00F46080">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954" w:type="pct"/>
            <w:shd w:val="clear" w:color="auto" w:fill="DEEAF6" w:themeFill="accent1" w:themeFillTint="33"/>
            <w:vAlign w:val="center"/>
            <w:hideMark/>
          </w:tcPr>
          <w:p w14:paraId="30764307" w14:textId="77777777" w:rsidR="00736E4E" w:rsidRPr="003C6DE1" w:rsidRDefault="00736E4E" w:rsidP="00F4608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279AC" w:rsidRPr="003C6DE1" w14:paraId="609434C7" w14:textId="77777777" w:rsidTr="009F2D40">
        <w:trPr>
          <w:trHeight w:val="1155"/>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57EE5229" w14:textId="77777777" w:rsidR="004279AC" w:rsidRPr="003C6DE1" w:rsidRDefault="004279AC"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2.2</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6CD2DD7C"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Posúdenie vhodnosti navrhovaných aktivít z vecného a časového hľadiska</w:t>
            </w:r>
          </w:p>
        </w:tc>
        <w:tc>
          <w:tcPr>
            <w:tcW w:w="1082" w:type="pct"/>
            <w:vMerge w:val="restart"/>
            <w:tcBorders>
              <w:top w:val="single" w:sz="4" w:space="0" w:color="auto"/>
              <w:left w:val="single" w:sz="4" w:space="0" w:color="auto"/>
              <w:bottom w:val="single" w:sz="4" w:space="0" w:color="auto"/>
              <w:right w:val="single" w:sz="4" w:space="0" w:color="auto"/>
            </w:tcBorders>
            <w:vAlign w:val="center"/>
            <w:hideMark/>
          </w:tcPr>
          <w:p w14:paraId="7087E225"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53" w:type="pct"/>
            <w:vMerge w:val="restart"/>
            <w:tcBorders>
              <w:top w:val="single" w:sz="4" w:space="0" w:color="auto"/>
              <w:left w:val="single" w:sz="4" w:space="0" w:color="auto"/>
              <w:bottom w:val="single" w:sz="4" w:space="0" w:color="auto"/>
              <w:right w:val="single" w:sz="4" w:space="0" w:color="auto"/>
            </w:tcBorders>
            <w:vAlign w:val="center"/>
          </w:tcPr>
          <w:p w14:paraId="27FB8846" w14:textId="77777777" w:rsidR="004279AC" w:rsidRPr="004D7ADC" w:rsidRDefault="004279AC" w:rsidP="00A6608D">
            <w:pPr>
              <w:widowControl w:val="0"/>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77A7AF61"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8" w:type="pct"/>
            <w:tcBorders>
              <w:top w:val="single" w:sz="4" w:space="0" w:color="auto"/>
              <w:left w:val="single" w:sz="4" w:space="0" w:color="auto"/>
              <w:bottom w:val="single" w:sz="4" w:space="0" w:color="auto"/>
              <w:right w:val="single" w:sz="4" w:space="0" w:color="auto"/>
            </w:tcBorders>
            <w:vAlign w:val="center"/>
            <w:hideMark/>
          </w:tcPr>
          <w:p w14:paraId="77002727"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6</w:t>
            </w:r>
          </w:p>
        </w:tc>
        <w:tc>
          <w:tcPr>
            <w:tcW w:w="1954" w:type="pct"/>
            <w:tcBorders>
              <w:top w:val="single" w:sz="4" w:space="0" w:color="auto"/>
              <w:left w:val="single" w:sz="4" w:space="0" w:color="auto"/>
              <w:bottom w:val="single" w:sz="4" w:space="0" w:color="auto"/>
              <w:right w:val="single" w:sz="4" w:space="0" w:color="auto"/>
            </w:tcBorders>
            <w:vAlign w:val="center"/>
            <w:hideMark/>
          </w:tcPr>
          <w:p w14:paraId="5BEAFA61"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4279AC" w:rsidRPr="003C6DE1" w14:paraId="143B005B" w14:textId="77777777" w:rsidTr="009F2D40">
        <w:trPr>
          <w:trHeight w:val="1553"/>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0B99275"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5A345603" w14:textId="77777777" w:rsidR="004279AC" w:rsidRPr="003C6DE1" w:rsidRDefault="004279AC" w:rsidP="002B4558">
            <w:pPr>
              <w:spacing w:line="288" w:lineRule="auto"/>
              <w:rPr>
                <w:rFonts w:ascii="Arial" w:hAnsi="Arial" w:cs="Arial"/>
                <w:color w:val="000000" w:themeColor="text1"/>
                <w:sz w:val="19"/>
                <w:szCs w:val="19"/>
              </w:rPr>
            </w:pPr>
          </w:p>
        </w:tc>
        <w:tc>
          <w:tcPr>
            <w:tcW w:w="1082" w:type="pct"/>
            <w:vMerge/>
            <w:tcBorders>
              <w:top w:val="single" w:sz="4" w:space="0" w:color="auto"/>
              <w:left w:val="single" w:sz="4" w:space="0" w:color="auto"/>
              <w:bottom w:val="single" w:sz="4" w:space="0" w:color="auto"/>
              <w:right w:val="single" w:sz="4" w:space="0" w:color="auto"/>
            </w:tcBorders>
            <w:vAlign w:val="center"/>
            <w:hideMark/>
          </w:tcPr>
          <w:p w14:paraId="24D4A42F" w14:textId="77777777" w:rsidR="004279AC" w:rsidRPr="003C6DE1" w:rsidRDefault="004279AC" w:rsidP="002B4558">
            <w:pPr>
              <w:spacing w:line="288" w:lineRule="auto"/>
              <w:rPr>
                <w:rFonts w:ascii="Arial" w:hAnsi="Arial" w:cs="Arial"/>
                <w:color w:val="000000" w:themeColor="text1"/>
                <w:sz w:val="19"/>
                <w:szCs w:val="19"/>
              </w:rPr>
            </w:pPr>
          </w:p>
        </w:tc>
        <w:tc>
          <w:tcPr>
            <w:tcW w:w="453" w:type="pct"/>
            <w:vMerge/>
            <w:tcBorders>
              <w:top w:val="single" w:sz="4" w:space="0" w:color="auto"/>
              <w:left w:val="single" w:sz="4" w:space="0" w:color="auto"/>
              <w:bottom w:val="single" w:sz="4" w:space="0" w:color="auto"/>
              <w:right w:val="single" w:sz="4" w:space="0" w:color="auto"/>
            </w:tcBorders>
            <w:vAlign w:val="center"/>
            <w:hideMark/>
          </w:tcPr>
          <w:p w14:paraId="0CAB528E"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8" w:type="pct"/>
            <w:tcBorders>
              <w:top w:val="single" w:sz="4" w:space="0" w:color="auto"/>
              <w:left w:val="single" w:sz="4" w:space="0" w:color="auto"/>
              <w:bottom w:val="single" w:sz="4" w:space="0" w:color="auto"/>
              <w:right w:val="single" w:sz="4" w:space="0" w:color="auto"/>
            </w:tcBorders>
            <w:vAlign w:val="center"/>
          </w:tcPr>
          <w:p w14:paraId="238ABCE6"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3</w:t>
            </w:r>
          </w:p>
        </w:tc>
        <w:tc>
          <w:tcPr>
            <w:tcW w:w="1954" w:type="pct"/>
            <w:tcBorders>
              <w:top w:val="single" w:sz="4" w:space="0" w:color="auto"/>
              <w:left w:val="single" w:sz="4" w:space="0" w:color="auto"/>
              <w:bottom w:val="single" w:sz="4" w:space="0" w:color="auto"/>
              <w:right w:val="single" w:sz="4" w:space="0" w:color="auto"/>
            </w:tcBorders>
            <w:vAlign w:val="center"/>
            <w:hideMark/>
          </w:tcPr>
          <w:p w14:paraId="1C7D7695"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prepojené, časové lehoty realizácie aktivít nie sú reálne, nie sú chronologicky usporiadané a nie sú v súlade so súvisiacou dokumentáciou.</w:t>
            </w:r>
          </w:p>
        </w:tc>
      </w:tr>
      <w:tr w:rsidR="004279AC" w:rsidRPr="003C6DE1" w14:paraId="7CFBFDAA" w14:textId="77777777" w:rsidTr="009F2D40">
        <w:trPr>
          <w:trHeight w:val="555"/>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6896ED0"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516CED8A" w14:textId="77777777" w:rsidR="004279AC" w:rsidRPr="003C6DE1" w:rsidRDefault="004279AC" w:rsidP="002B4558">
            <w:pPr>
              <w:spacing w:line="288" w:lineRule="auto"/>
              <w:rPr>
                <w:rFonts w:ascii="Arial" w:hAnsi="Arial" w:cs="Arial"/>
                <w:color w:val="000000" w:themeColor="text1"/>
                <w:sz w:val="19"/>
                <w:szCs w:val="19"/>
              </w:rPr>
            </w:pPr>
          </w:p>
        </w:tc>
        <w:tc>
          <w:tcPr>
            <w:tcW w:w="1082" w:type="pct"/>
            <w:vMerge/>
            <w:tcBorders>
              <w:top w:val="single" w:sz="4" w:space="0" w:color="auto"/>
              <w:left w:val="single" w:sz="4" w:space="0" w:color="auto"/>
              <w:bottom w:val="single" w:sz="4" w:space="0" w:color="auto"/>
              <w:right w:val="single" w:sz="4" w:space="0" w:color="auto"/>
            </w:tcBorders>
            <w:vAlign w:val="center"/>
            <w:hideMark/>
          </w:tcPr>
          <w:p w14:paraId="5AE1A804" w14:textId="77777777" w:rsidR="004279AC" w:rsidRPr="003C6DE1" w:rsidRDefault="004279AC" w:rsidP="002B4558">
            <w:pPr>
              <w:spacing w:line="288" w:lineRule="auto"/>
              <w:rPr>
                <w:rFonts w:ascii="Arial" w:hAnsi="Arial" w:cs="Arial"/>
                <w:color w:val="000000" w:themeColor="text1"/>
                <w:sz w:val="19"/>
                <w:szCs w:val="19"/>
              </w:rPr>
            </w:pPr>
          </w:p>
        </w:tc>
        <w:tc>
          <w:tcPr>
            <w:tcW w:w="453" w:type="pct"/>
            <w:vMerge/>
            <w:tcBorders>
              <w:top w:val="single" w:sz="4" w:space="0" w:color="auto"/>
              <w:left w:val="single" w:sz="4" w:space="0" w:color="auto"/>
              <w:bottom w:val="single" w:sz="4" w:space="0" w:color="auto"/>
              <w:right w:val="single" w:sz="4" w:space="0" w:color="auto"/>
            </w:tcBorders>
            <w:vAlign w:val="center"/>
            <w:hideMark/>
          </w:tcPr>
          <w:p w14:paraId="1DF775FA"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8" w:type="pct"/>
            <w:tcBorders>
              <w:top w:val="single" w:sz="4" w:space="0" w:color="auto"/>
              <w:left w:val="single" w:sz="4" w:space="0" w:color="auto"/>
              <w:bottom w:val="single" w:sz="4" w:space="0" w:color="auto"/>
              <w:right w:val="single" w:sz="4" w:space="0" w:color="auto"/>
            </w:tcBorders>
            <w:vAlign w:val="center"/>
            <w:hideMark/>
          </w:tcPr>
          <w:p w14:paraId="3975A71A"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954" w:type="pct"/>
            <w:tcBorders>
              <w:top w:val="single" w:sz="4" w:space="0" w:color="auto"/>
              <w:left w:val="single" w:sz="4" w:space="0" w:color="auto"/>
              <w:bottom w:val="single" w:sz="4" w:space="0" w:color="auto"/>
              <w:right w:val="single" w:sz="4" w:space="0" w:color="auto"/>
            </w:tcBorders>
            <w:vAlign w:val="center"/>
            <w:hideMark/>
          </w:tcPr>
          <w:p w14:paraId="71985B85"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prepojené, časové lehoty realizácie aktivít nie sú reálne, nie sú chronologicky usporiadané, nie sú v súlade so súvisiacou dokumentáciou. </w:t>
            </w:r>
          </w:p>
        </w:tc>
      </w:tr>
    </w:tbl>
    <w:p w14:paraId="6A3F68CD" w14:textId="57DE0334" w:rsidR="006C3AF9" w:rsidRPr="003C6DE1" w:rsidRDefault="006C3AF9"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 časti</w:t>
      </w:r>
      <w:r w:rsidR="00952C38">
        <w:rPr>
          <w:rFonts w:ascii="Arial" w:hAnsi="Arial" w:cs="Arial"/>
          <w:color w:val="000000" w:themeColor="text1"/>
          <w:sz w:val="19"/>
          <w:szCs w:val="19"/>
        </w:rPr>
        <w:t>ach</w:t>
      </w:r>
      <w:r w:rsidRPr="003C6DE1">
        <w:rPr>
          <w:rFonts w:ascii="Arial" w:hAnsi="Arial" w:cs="Arial"/>
          <w:color w:val="000000" w:themeColor="text1"/>
          <w:sz w:val="19"/>
          <w:szCs w:val="19"/>
        </w:rPr>
        <w:t xml:space="preserve"> ŽoNFP</w:t>
      </w:r>
      <w:r w:rsidR="00952C38">
        <w:rPr>
          <w:rFonts w:ascii="Arial" w:hAnsi="Arial" w:cs="Arial"/>
          <w:color w:val="000000" w:themeColor="text1"/>
          <w:sz w:val="19"/>
          <w:szCs w:val="19"/>
        </w:rPr>
        <w:t>: 7.2</w:t>
      </w:r>
      <w:r w:rsidRPr="003C6DE1">
        <w:rPr>
          <w:rFonts w:ascii="Arial" w:hAnsi="Arial" w:cs="Arial"/>
          <w:color w:val="000000" w:themeColor="text1"/>
          <w:sz w:val="19"/>
          <w:szCs w:val="19"/>
        </w:rPr>
        <w:t xml:space="preserve"> Spôsob </w:t>
      </w:r>
      <w:r w:rsidR="009B6397"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9B6397" w:rsidRPr="003C6DE1">
        <w:rPr>
          <w:rFonts w:ascii="Arial" w:hAnsi="Arial" w:cs="Arial"/>
          <w:color w:val="000000" w:themeColor="text1"/>
          <w:sz w:val="19"/>
          <w:szCs w:val="19"/>
        </w:rPr>
        <w:t>aktivít</w:t>
      </w:r>
      <w:r w:rsidRPr="003C6DE1">
        <w:rPr>
          <w:rFonts w:ascii="Arial" w:hAnsi="Arial" w:cs="Arial"/>
          <w:color w:val="000000" w:themeColor="text1"/>
          <w:sz w:val="19"/>
          <w:szCs w:val="19"/>
        </w:rPr>
        <w:t xml:space="preserve"> projektu, 9 Harmonogram </w:t>
      </w:r>
      <w:r w:rsidR="009B6397"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9B6397" w:rsidRPr="003C6DE1">
        <w:rPr>
          <w:rFonts w:ascii="Arial" w:hAnsi="Arial" w:cs="Arial"/>
          <w:color w:val="000000" w:themeColor="text1"/>
          <w:sz w:val="19"/>
          <w:szCs w:val="19"/>
        </w:rPr>
        <w:t>aktivít</w:t>
      </w:r>
      <w:r w:rsidR="002A2098">
        <w:rPr>
          <w:rFonts w:ascii="Arial" w:hAnsi="Arial" w:cs="Arial"/>
          <w:color w:val="000000" w:themeColor="text1"/>
          <w:sz w:val="19"/>
          <w:szCs w:val="19"/>
        </w:rPr>
        <w:t xml:space="preserve">, </w:t>
      </w:r>
      <w:r w:rsidR="00E91F20">
        <w:rPr>
          <w:rFonts w:ascii="Arial" w:hAnsi="Arial" w:cs="Arial"/>
          <w:color w:val="000000" w:themeColor="text1"/>
          <w:sz w:val="19"/>
          <w:szCs w:val="19"/>
        </w:rPr>
        <w:t>p</w:t>
      </w:r>
      <w:r w:rsidR="002A2098">
        <w:rPr>
          <w:rFonts w:ascii="Arial" w:hAnsi="Arial" w:cs="Arial"/>
          <w:color w:val="000000" w:themeColor="text1"/>
          <w:sz w:val="19"/>
          <w:szCs w:val="19"/>
        </w:rPr>
        <w:t xml:space="preserve">ríloha </w:t>
      </w:r>
      <w:r w:rsidR="002A2098" w:rsidRPr="002A2098">
        <w:rPr>
          <w:rFonts w:ascii="Arial" w:hAnsi="Arial" w:cs="Arial"/>
          <w:color w:val="000000" w:themeColor="text1"/>
          <w:sz w:val="19"/>
          <w:szCs w:val="19"/>
        </w:rPr>
        <w:t>Právoplatné rozhodnutie príslušného stavebného úradu</w:t>
      </w:r>
      <w:r w:rsidR="002A2098">
        <w:rPr>
          <w:rFonts w:ascii="Arial" w:hAnsi="Arial" w:cs="Arial"/>
          <w:color w:val="000000" w:themeColor="text1"/>
          <w:sz w:val="19"/>
          <w:szCs w:val="19"/>
        </w:rPr>
        <w:t>, príloha Projektová dokumentácia</w:t>
      </w:r>
      <w:r w:rsidR="00A940E7">
        <w:rPr>
          <w:rFonts w:ascii="Arial" w:hAnsi="Arial" w:cs="Arial"/>
          <w:color w:val="000000" w:themeColor="text1"/>
          <w:sz w:val="19"/>
          <w:szCs w:val="19"/>
        </w:rPr>
        <w:t>.</w:t>
      </w:r>
    </w:p>
    <w:p w14:paraId="1DA47F07" w14:textId="77777777" w:rsidR="006C3AF9" w:rsidRPr="003C6DE1" w:rsidRDefault="006C3AF9" w:rsidP="00354A5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4AAA015D" w14:textId="116846C9" w:rsidR="006C3AF9" w:rsidRPr="003C6DE1" w:rsidRDefault="006C3AF9"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FF09FD">
        <w:rPr>
          <w:rFonts w:ascii="Arial" w:hAnsi="Arial" w:cs="Arial"/>
          <w:color w:val="000000" w:themeColor="text1"/>
          <w:sz w:val="19"/>
          <w:szCs w:val="19"/>
          <w:lang w:val="sk-SK"/>
        </w:rPr>
        <w:t xml:space="preserve">. resp. čiastkové </w:t>
      </w:r>
      <w:r w:rsidR="00717421">
        <w:rPr>
          <w:rFonts w:ascii="Arial" w:hAnsi="Arial" w:cs="Arial"/>
          <w:color w:val="000000" w:themeColor="text1"/>
          <w:sz w:val="19"/>
          <w:szCs w:val="19"/>
          <w:lang w:val="sk-SK"/>
        </w:rPr>
        <w:t>práce na</w:t>
      </w:r>
      <w:r w:rsidRPr="003C6DE1">
        <w:rPr>
          <w:rFonts w:ascii="Arial" w:hAnsi="Arial" w:cs="Arial"/>
          <w:color w:val="000000" w:themeColor="text1"/>
          <w:sz w:val="19"/>
          <w:szCs w:val="19"/>
          <w:lang w:val="sk-SK"/>
        </w:rPr>
        <w:t xml:space="preserve"> </w:t>
      </w:r>
      <w:r w:rsidR="00717421" w:rsidRPr="003C6DE1">
        <w:rPr>
          <w:rFonts w:ascii="Arial" w:hAnsi="Arial" w:cs="Arial"/>
          <w:color w:val="000000" w:themeColor="text1"/>
          <w:sz w:val="19"/>
          <w:szCs w:val="19"/>
          <w:lang w:val="sk-SK"/>
        </w:rPr>
        <w:t>projekt</w:t>
      </w:r>
      <w:r w:rsidR="00717421">
        <w:rPr>
          <w:rFonts w:ascii="Arial" w:hAnsi="Arial" w:cs="Arial"/>
          <w:color w:val="000000" w:themeColor="text1"/>
          <w:sz w:val="19"/>
          <w:szCs w:val="19"/>
          <w:lang w:val="sk-SK"/>
        </w:rPr>
        <w:t>e</w:t>
      </w:r>
      <w:r w:rsidR="00717421"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na</w:t>
      </w:r>
      <w:r w:rsidR="00354A5D">
        <w:rPr>
          <w:rFonts w:ascii="Arial" w:hAnsi="Arial" w:cs="Arial"/>
          <w:color w:val="000000" w:themeColor="text1"/>
          <w:sz w:val="19"/>
          <w:szCs w:val="19"/>
          <w:lang w:val="sk-SK"/>
        </w:rPr>
        <w:t xml:space="preserve"> seba vecne a logicky nadväzujú,</w:t>
      </w:r>
    </w:p>
    <w:p w14:paraId="7703341C" w14:textId="77777777" w:rsidR="006C3AF9" w:rsidRPr="003C6DE1" w:rsidRDefault="006C3AF9"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sidR="00354A5D">
        <w:rPr>
          <w:rFonts w:ascii="Arial" w:hAnsi="Arial" w:cs="Arial"/>
          <w:color w:val="000000" w:themeColor="text1"/>
          <w:sz w:val="19"/>
          <w:szCs w:val="19"/>
          <w:lang w:val="sk-SK"/>
        </w:rPr>
        <w:t xml:space="preserve"> v správnej časovej nadväznosti,</w:t>
      </w:r>
    </w:p>
    <w:p w14:paraId="50F30284" w14:textId="77777777" w:rsidR="006C3AF9" w:rsidRPr="003C6DE1" w:rsidRDefault="006C3AF9"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sidR="00354A5D">
        <w:rPr>
          <w:rFonts w:ascii="Arial" w:hAnsi="Arial" w:cs="Arial"/>
          <w:color w:val="000000" w:themeColor="text1"/>
          <w:sz w:val="19"/>
          <w:szCs w:val="19"/>
          <w:lang w:val="sk-SK"/>
        </w:rPr>
        <w:t>vebno-technologických postupov),</w:t>
      </w:r>
    </w:p>
    <w:p w14:paraId="15B474F9" w14:textId="68704763" w:rsidR="00610739" w:rsidRPr="003C6DE1" w:rsidRDefault="006C3AF9"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 je v súlade s ďalšími lehotami vyplývajúcimi z legislatívy SR, relevantný</w:t>
      </w:r>
      <w:r w:rsidR="00515407" w:rsidRPr="003C6DE1">
        <w:rPr>
          <w:rFonts w:ascii="Arial" w:hAnsi="Arial" w:cs="Arial"/>
          <w:color w:val="000000" w:themeColor="text1"/>
          <w:sz w:val="19"/>
          <w:szCs w:val="19"/>
          <w:lang w:val="sk-SK"/>
        </w:rPr>
        <w:t>mi</w:t>
      </w:r>
      <w:r w:rsidRPr="003C6DE1">
        <w:rPr>
          <w:rFonts w:ascii="Arial" w:hAnsi="Arial" w:cs="Arial"/>
          <w:color w:val="000000" w:themeColor="text1"/>
          <w:sz w:val="19"/>
          <w:szCs w:val="19"/>
          <w:lang w:val="sk-SK"/>
        </w:rPr>
        <w:t xml:space="preserve"> zmluvný</w:t>
      </w:r>
      <w:r w:rsidR="00515407" w:rsidRPr="003C6DE1">
        <w:rPr>
          <w:rFonts w:ascii="Arial" w:hAnsi="Arial" w:cs="Arial"/>
          <w:color w:val="000000" w:themeColor="text1"/>
          <w:sz w:val="19"/>
          <w:szCs w:val="19"/>
          <w:lang w:val="sk-SK"/>
        </w:rPr>
        <w:t xml:space="preserve">mi </w:t>
      </w:r>
      <w:r w:rsidRPr="003C6DE1">
        <w:rPr>
          <w:rFonts w:ascii="Arial" w:hAnsi="Arial" w:cs="Arial"/>
          <w:color w:val="000000" w:themeColor="text1"/>
          <w:sz w:val="19"/>
          <w:szCs w:val="19"/>
          <w:lang w:val="sk-SK"/>
        </w:rPr>
        <w:t>vzťah</w:t>
      </w:r>
      <w:r w:rsidR="00515407" w:rsidRPr="003C6DE1">
        <w:rPr>
          <w:rFonts w:ascii="Arial" w:hAnsi="Arial" w:cs="Arial"/>
          <w:color w:val="000000" w:themeColor="text1"/>
          <w:sz w:val="19"/>
          <w:szCs w:val="19"/>
          <w:lang w:val="sk-SK"/>
        </w:rPr>
        <w:t>mi</w:t>
      </w:r>
      <w:r w:rsidRPr="003C6DE1">
        <w:rPr>
          <w:rFonts w:ascii="Arial" w:hAnsi="Arial" w:cs="Arial"/>
          <w:color w:val="000000" w:themeColor="text1"/>
          <w:sz w:val="19"/>
          <w:szCs w:val="19"/>
          <w:lang w:val="sk-SK"/>
        </w:rPr>
        <w:t>, resp. relevantnými povoleniami súvisiacimi s realizáciou projektu</w:t>
      </w:r>
      <w:r w:rsidR="00515407" w:rsidRPr="003C6DE1">
        <w:rPr>
          <w:rFonts w:ascii="Arial" w:hAnsi="Arial" w:cs="Arial"/>
          <w:color w:val="000000" w:themeColor="text1"/>
          <w:sz w:val="19"/>
          <w:szCs w:val="19"/>
          <w:lang w:val="sk-SK"/>
        </w:rPr>
        <w:t xml:space="preserve"> (napr. súlad harmonogramu realizácie projektu s lehotami uvedenými v stavebnom povolení).</w:t>
      </w:r>
      <w:r w:rsidRPr="003C6DE1">
        <w:rPr>
          <w:rFonts w:ascii="Arial" w:hAnsi="Arial" w:cs="Arial"/>
          <w:color w:val="000000" w:themeColor="text1"/>
          <w:sz w:val="19"/>
          <w:szCs w:val="19"/>
          <w:lang w:val="sk-SK"/>
        </w:rPr>
        <w:t xml:space="preserve">  </w:t>
      </w:r>
    </w:p>
    <w:p w14:paraId="46F820F7" w14:textId="77777777" w:rsidR="006C3AF9" w:rsidRPr="003C6DE1" w:rsidRDefault="006C3AF9"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(6,3,0) v zmysle popisu aplikácie hodnotiaceho kritéria.</w:t>
      </w:r>
    </w:p>
    <w:p w14:paraId="38157986" w14:textId="77777777" w:rsidR="00736E4E" w:rsidRDefault="006C3AF9" w:rsidP="00354A5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A9ECA3E" w14:textId="77777777" w:rsidR="009F2D40" w:rsidRPr="003C6DE1" w:rsidRDefault="009F2D40" w:rsidP="00354A5D">
      <w:pPr>
        <w:spacing w:line="288" w:lineRule="auto"/>
        <w:jc w:val="both"/>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736E4E" w:rsidRPr="003C6DE1" w14:paraId="6B250E88" w14:textId="77777777" w:rsidTr="004279AC">
        <w:trPr>
          <w:trHeight w:val="388"/>
        </w:trPr>
        <w:tc>
          <w:tcPr>
            <w:tcW w:w="185" w:type="pct"/>
            <w:shd w:val="clear" w:color="auto" w:fill="DEEAF6" w:themeFill="accent1" w:themeFillTint="33"/>
            <w:vAlign w:val="center"/>
            <w:hideMark/>
          </w:tcPr>
          <w:p w14:paraId="2AE3E2B2"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037C986A"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5DEFD480"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54B822F7" w14:textId="77777777" w:rsidR="00736E4E" w:rsidRPr="003C6DE1" w:rsidRDefault="00736E4E"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37225039" w14:textId="77777777" w:rsidR="00736E4E" w:rsidRPr="003C6DE1" w:rsidRDefault="00736E4E"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3A6C632A"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279AC" w:rsidRPr="003C6DE1" w14:paraId="5807D720" w14:textId="77777777" w:rsidTr="004279AC">
        <w:trPr>
          <w:trHeight w:val="240"/>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07AB742A" w14:textId="77777777" w:rsidR="004279AC" w:rsidRPr="003C6DE1" w:rsidRDefault="004279AC"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2.3</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5794335E"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497" w:type="pct"/>
            <w:vMerge w:val="restart"/>
            <w:tcBorders>
              <w:top w:val="single" w:sz="4" w:space="0" w:color="auto"/>
              <w:left w:val="single" w:sz="4" w:space="0" w:color="auto"/>
              <w:bottom w:val="single" w:sz="4" w:space="0" w:color="auto"/>
              <w:right w:val="single" w:sz="4" w:space="0" w:color="auto"/>
            </w:tcBorders>
            <w:vAlign w:val="center"/>
            <w:hideMark/>
          </w:tcPr>
          <w:p w14:paraId="6B837B42"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w:t>
            </w:r>
            <w:r w:rsidR="000023ED">
              <w:rPr>
                <w:rFonts w:ascii="Arial" w:hAnsi="Arial" w:cs="Arial"/>
                <w:color w:val="000000" w:themeColor="text1"/>
                <w:sz w:val="19"/>
                <w:szCs w:val="19"/>
              </w:rPr>
              <w:t>,</w:t>
            </w:r>
            <w:r w:rsidRPr="004D7ADC">
              <w:rPr>
                <w:rFonts w:ascii="Arial" w:hAnsi="Arial" w:cs="Arial"/>
                <w:color w:val="000000" w:themeColor="text1"/>
                <w:sz w:val="19"/>
                <w:szCs w:val="19"/>
              </w:rPr>
              <w:t xml:space="preserve"> či hodnoty merateľných ukazovateľov sú  nastavené reálne vzhľadom na výšku žiadaného NFP.</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2E1C7236" w14:textId="77777777" w:rsidR="004279AC" w:rsidRPr="004D7ADC" w:rsidRDefault="004279AC" w:rsidP="00A6608D">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1456565D" w14:textId="77777777" w:rsidR="004279AC" w:rsidRPr="003C6DE1" w:rsidRDefault="004279AC" w:rsidP="002B4558">
            <w:pPr>
              <w:widowControl w:val="0"/>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tcPr>
          <w:p w14:paraId="4F3BF1F8" w14:textId="77777777" w:rsidR="004279AC" w:rsidRPr="004D7ADC" w:rsidRDefault="004279AC" w:rsidP="00A6608D">
            <w:pPr>
              <w:jc w:val="center"/>
              <w:rPr>
                <w:rFonts w:ascii="Arial" w:hAnsi="Arial" w:cs="Arial"/>
                <w:color w:val="000000" w:themeColor="text1"/>
                <w:sz w:val="19"/>
                <w:szCs w:val="19"/>
              </w:rPr>
            </w:pPr>
            <w:r w:rsidRPr="004D7ADC">
              <w:rPr>
                <w:rFonts w:ascii="Arial" w:hAnsi="Arial" w:cs="Arial"/>
                <w:color w:val="000000" w:themeColor="text1"/>
                <w:sz w:val="19"/>
                <w:szCs w:val="19"/>
              </w:rPr>
              <w:t>3</w:t>
            </w:r>
          </w:p>
          <w:p w14:paraId="49BE9C2C" w14:textId="77777777" w:rsidR="004279AC" w:rsidRPr="003C6DE1" w:rsidRDefault="004279AC" w:rsidP="002B4558">
            <w:pPr>
              <w:spacing w:line="288" w:lineRule="auto"/>
              <w:jc w:val="center"/>
              <w:rPr>
                <w:rFonts w:ascii="Arial" w:hAnsi="Arial" w:cs="Arial"/>
                <w:color w:val="000000" w:themeColor="text1"/>
                <w:sz w:val="19"/>
                <w:szCs w:val="19"/>
              </w:rPr>
            </w:pPr>
          </w:p>
        </w:tc>
        <w:tc>
          <w:tcPr>
            <w:tcW w:w="1560" w:type="pct"/>
            <w:tcBorders>
              <w:top w:val="single" w:sz="4" w:space="0" w:color="auto"/>
              <w:left w:val="single" w:sz="4" w:space="0" w:color="auto"/>
              <w:bottom w:val="single" w:sz="4" w:space="0" w:color="auto"/>
              <w:right w:val="single" w:sz="4" w:space="0" w:color="auto"/>
            </w:tcBorders>
            <w:vAlign w:val="center"/>
            <w:hideMark/>
          </w:tcPr>
          <w:p w14:paraId="307A1F19"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4279AC" w:rsidRPr="003C6DE1" w14:paraId="7D87D0C2" w14:textId="77777777" w:rsidTr="002B5EE3">
        <w:trPr>
          <w:trHeight w:val="1151"/>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FD4C6AF"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60D6FC2B" w14:textId="77777777" w:rsidR="004279AC" w:rsidRPr="003C6DE1" w:rsidRDefault="004279AC" w:rsidP="002B4558">
            <w:pPr>
              <w:spacing w:line="288" w:lineRule="auto"/>
              <w:rPr>
                <w:rFonts w:ascii="Arial" w:hAnsi="Arial" w:cs="Arial"/>
                <w:color w:val="000000" w:themeColor="text1"/>
                <w:sz w:val="19"/>
                <w:szCs w:val="19"/>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14:paraId="3294DA3C" w14:textId="77777777" w:rsidR="004279AC" w:rsidRPr="003C6DE1" w:rsidRDefault="004279AC"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1384F6C2" w14:textId="77777777" w:rsidR="004279AC" w:rsidRPr="003C6DE1" w:rsidRDefault="004279AC" w:rsidP="002B4558">
            <w:pPr>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EFB2479"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560" w:type="pct"/>
            <w:tcBorders>
              <w:top w:val="single" w:sz="4" w:space="0" w:color="auto"/>
              <w:left w:val="single" w:sz="4" w:space="0" w:color="auto"/>
              <w:bottom w:val="single" w:sz="4" w:space="0" w:color="auto"/>
              <w:right w:val="single" w:sz="4" w:space="0" w:color="auto"/>
            </w:tcBorders>
            <w:vAlign w:val="center"/>
            <w:hideMark/>
          </w:tcPr>
          <w:p w14:paraId="33B33869"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5E60A0A7" w14:textId="7B2DB8F4" w:rsidR="00FE5E63" w:rsidRPr="003C6DE1" w:rsidRDefault="00FE5E63"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952C38">
        <w:rPr>
          <w:rFonts w:ascii="Arial" w:hAnsi="Arial" w:cs="Arial"/>
          <w:color w:val="000000" w:themeColor="text1"/>
          <w:sz w:val="19"/>
          <w:szCs w:val="19"/>
        </w:rPr>
        <w:t> </w:t>
      </w:r>
      <w:r w:rsidRPr="003C6DE1">
        <w:rPr>
          <w:rFonts w:ascii="Arial" w:hAnsi="Arial" w:cs="Arial"/>
          <w:color w:val="000000" w:themeColor="text1"/>
          <w:sz w:val="19"/>
          <w:szCs w:val="19"/>
        </w:rPr>
        <w:t>časti</w:t>
      </w:r>
      <w:r w:rsidR="00952C38">
        <w:rPr>
          <w:rFonts w:ascii="Arial" w:hAnsi="Arial" w:cs="Arial"/>
          <w:color w:val="000000" w:themeColor="text1"/>
          <w:sz w:val="19"/>
          <w:szCs w:val="19"/>
        </w:rPr>
        <w:t>ach ŽoNFP:</w:t>
      </w:r>
      <w:r w:rsidRPr="003C6DE1">
        <w:rPr>
          <w:rFonts w:ascii="Arial" w:hAnsi="Arial" w:cs="Arial"/>
          <w:color w:val="000000" w:themeColor="text1"/>
          <w:sz w:val="19"/>
          <w:szCs w:val="19"/>
        </w:rPr>
        <w:t xml:space="preserve"> 10.1. Aktivity projektu a </w:t>
      </w:r>
      <w:r w:rsidR="00CE0743" w:rsidRPr="003C6DE1">
        <w:rPr>
          <w:rFonts w:ascii="Arial" w:hAnsi="Arial" w:cs="Arial"/>
          <w:color w:val="000000" w:themeColor="text1"/>
          <w:sz w:val="19"/>
          <w:szCs w:val="19"/>
        </w:rPr>
        <w:t>očakávané</w:t>
      </w:r>
      <w:r w:rsidRPr="003C6DE1">
        <w:rPr>
          <w:rFonts w:ascii="Arial" w:hAnsi="Arial" w:cs="Arial"/>
          <w:color w:val="000000" w:themeColor="text1"/>
          <w:sz w:val="19"/>
          <w:szCs w:val="19"/>
        </w:rPr>
        <w:t xml:space="preserve"> </w:t>
      </w:r>
      <w:r w:rsidR="00CE0743" w:rsidRPr="003C6DE1">
        <w:rPr>
          <w:rFonts w:ascii="Arial" w:hAnsi="Arial" w:cs="Arial"/>
          <w:color w:val="000000" w:themeColor="text1"/>
          <w:sz w:val="19"/>
          <w:szCs w:val="19"/>
        </w:rPr>
        <w:t>merateľné</w:t>
      </w:r>
      <w:r w:rsidRPr="003C6DE1">
        <w:rPr>
          <w:rFonts w:ascii="Arial" w:hAnsi="Arial" w:cs="Arial"/>
          <w:color w:val="000000" w:themeColor="text1"/>
          <w:sz w:val="19"/>
          <w:szCs w:val="19"/>
        </w:rPr>
        <w:t xml:space="preserve"> ukazovatele a 10.2. Prehľad </w:t>
      </w:r>
      <w:r w:rsidR="009B6397" w:rsidRPr="003C6DE1">
        <w:rPr>
          <w:rFonts w:ascii="Arial" w:hAnsi="Arial" w:cs="Arial"/>
          <w:color w:val="000000" w:themeColor="text1"/>
          <w:sz w:val="19"/>
          <w:szCs w:val="19"/>
        </w:rPr>
        <w:t>merateľných</w:t>
      </w:r>
      <w:r w:rsidRPr="003C6DE1">
        <w:rPr>
          <w:rFonts w:ascii="Arial" w:hAnsi="Arial" w:cs="Arial"/>
          <w:color w:val="000000" w:themeColor="text1"/>
          <w:sz w:val="19"/>
          <w:szCs w:val="19"/>
        </w:rPr>
        <w:t xml:space="preserve"> </w:t>
      </w:r>
      <w:r w:rsidR="009B6397" w:rsidRPr="003C6DE1">
        <w:rPr>
          <w:rFonts w:ascii="Arial" w:hAnsi="Arial" w:cs="Arial"/>
          <w:color w:val="000000" w:themeColor="text1"/>
          <w:sz w:val="19"/>
          <w:szCs w:val="19"/>
        </w:rPr>
        <w:t>ukazovateľov</w:t>
      </w:r>
      <w:r w:rsidRPr="003C6DE1">
        <w:rPr>
          <w:rFonts w:ascii="Arial" w:hAnsi="Arial" w:cs="Arial"/>
          <w:color w:val="000000" w:themeColor="text1"/>
          <w:sz w:val="19"/>
          <w:szCs w:val="19"/>
        </w:rPr>
        <w:t xml:space="preserve"> projektu ŽoNFP.</w:t>
      </w:r>
    </w:p>
    <w:p w14:paraId="3C002260" w14:textId="77777777" w:rsidR="00FE5E63" w:rsidRPr="003C6DE1" w:rsidRDefault="00FE5E63" w:rsidP="00354A5D">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w:t>
      </w:r>
      <w:r w:rsidR="00DB42A7" w:rsidRPr="003C6DE1">
        <w:rPr>
          <w:rFonts w:ascii="Arial" w:hAnsi="Arial" w:cs="Arial"/>
          <w:color w:val="000000" w:themeColor="text1"/>
          <w:sz w:val="19"/>
          <w:szCs w:val="19"/>
        </w:rPr>
        <w:t>hodnotí</w:t>
      </w:r>
      <w:r w:rsidRPr="003C6DE1">
        <w:rPr>
          <w:rFonts w:ascii="Arial" w:hAnsi="Arial" w:cs="Arial"/>
          <w:color w:val="000000" w:themeColor="text1"/>
          <w:sz w:val="19"/>
          <w:szCs w:val="19"/>
        </w:rPr>
        <w:t xml:space="preserve"> najmä plnenie nasledovných oblastí:</w:t>
      </w:r>
    </w:p>
    <w:p w14:paraId="6C339271" w14:textId="77777777" w:rsidR="00FE5E63" w:rsidRPr="003C6DE1" w:rsidRDefault="00FE5E63"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sidR="004F0628">
        <w:rPr>
          <w:rFonts w:ascii="Arial" w:hAnsi="Arial" w:cs="Arial"/>
          <w:color w:val="000000" w:themeColor="text1"/>
          <w:sz w:val="19"/>
          <w:szCs w:val="19"/>
          <w:lang w:val="sk-SK"/>
        </w:rPr>
        <w:t>jektu a podstatu cieľa projektu,</w:t>
      </w:r>
    </w:p>
    <w:p w14:paraId="1185E387" w14:textId="77777777" w:rsidR="004F0628" w:rsidRDefault="00FE5E63"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hodnoty merateľných ukazovateľov sú vecne </w:t>
      </w:r>
      <w:r w:rsidR="00CE0743" w:rsidRPr="003C6DE1">
        <w:rPr>
          <w:rFonts w:ascii="Arial" w:hAnsi="Arial" w:cs="Arial"/>
          <w:color w:val="000000" w:themeColor="text1"/>
          <w:sz w:val="19"/>
          <w:szCs w:val="19"/>
          <w:lang w:val="sk-SK"/>
        </w:rPr>
        <w:t>dosiahnuteľné</w:t>
      </w:r>
      <w:r w:rsidRPr="003C6DE1">
        <w:rPr>
          <w:rFonts w:ascii="Arial" w:hAnsi="Arial" w:cs="Arial"/>
          <w:color w:val="000000" w:themeColor="text1"/>
          <w:sz w:val="19"/>
          <w:szCs w:val="19"/>
          <w:lang w:val="sk-SK"/>
        </w:rPr>
        <w:t xml:space="preserve"> r</w:t>
      </w:r>
      <w:r w:rsidR="00DB42A7" w:rsidRPr="003C6DE1">
        <w:rPr>
          <w:rFonts w:ascii="Arial" w:hAnsi="Arial" w:cs="Arial"/>
          <w:color w:val="000000" w:themeColor="text1"/>
          <w:sz w:val="19"/>
          <w:szCs w:val="19"/>
          <w:lang w:val="sk-SK"/>
        </w:rPr>
        <w:t>ealizác</w:t>
      </w:r>
      <w:r w:rsidR="004F0628">
        <w:rPr>
          <w:rFonts w:ascii="Arial" w:hAnsi="Arial" w:cs="Arial"/>
          <w:color w:val="000000" w:themeColor="text1"/>
          <w:sz w:val="19"/>
          <w:szCs w:val="19"/>
          <w:lang w:val="sk-SK"/>
        </w:rPr>
        <w:t>iou navrhovaných aktivít,</w:t>
      </w:r>
    </w:p>
    <w:p w14:paraId="587669DD" w14:textId="77777777" w:rsidR="004F0628" w:rsidRPr="004F0628" w:rsidRDefault="004F0628"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51C8297D" w14:textId="77777777" w:rsidR="004F0628" w:rsidRDefault="00FE5E63"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plánované hodnoty merateľných </w:t>
      </w:r>
      <w:r w:rsidR="009B6397" w:rsidRPr="003C6DE1">
        <w:rPr>
          <w:rFonts w:ascii="Arial" w:hAnsi="Arial" w:cs="Arial"/>
          <w:color w:val="000000" w:themeColor="text1"/>
          <w:sz w:val="19"/>
          <w:szCs w:val="19"/>
          <w:lang w:val="sk-SK"/>
        </w:rPr>
        <w:t>ukazovateľov</w:t>
      </w:r>
      <w:r w:rsidRPr="003C6DE1">
        <w:rPr>
          <w:rFonts w:ascii="Arial" w:hAnsi="Arial" w:cs="Arial"/>
          <w:color w:val="000000" w:themeColor="text1"/>
          <w:sz w:val="19"/>
          <w:szCs w:val="19"/>
          <w:lang w:val="sk-SK"/>
        </w:rPr>
        <w:t xml:space="preserve"> sú primerané </w:t>
      </w:r>
      <w:r w:rsidR="009B6397" w:rsidRPr="003C6DE1">
        <w:rPr>
          <w:rFonts w:ascii="Arial" w:hAnsi="Arial" w:cs="Arial"/>
          <w:color w:val="000000" w:themeColor="text1"/>
          <w:sz w:val="19"/>
          <w:szCs w:val="19"/>
          <w:lang w:val="sk-SK"/>
        </w:rPr>
        <w:t>výške</w:t>
      </w:r>
      <w:r w:rsidRPr="003C6DE1">
        <w:rPr>
          <w:rFonts w:ascii="Arial" w:hAnsi="Arial" w:cs="Arial"/>
          <w:color w:val="000000" w:themeColor="text1"/>
          <w:sz w:val="19"/>
          <w:szCs w:val="19"/>
          <w:lang w:val="sk-SK"/>
        </w:rPr>
        <w:t xml:space="preserve"> celkových nákladov projektu (t.j. sú v zmysle celkovej výšky nákladov projektu dosiahnuteľné a zároveň dostatočne ambiciózne v zmy</w:t>
      </w:r>
      <w:r w:rsidR="004F0628">
        <w:rPr>
          <w:rFonts w:ascii="Arial" w:hAnsi="Arial" w:cs="Arial"/>
          <w:color w:val="000000" w:themeColor="text1"/>
          <w:sz w:val="19"/>
          <w:szCs w:val="19"/>
          <w:lang w:val="sk-SK"/>
        </w:rPr>
        <w:t>sle princípu „Value for Money“).</w:t>
      </w:r>
    </w:p>
    <w:p w14:paraId="06EC70F6" w14:textId="0C1F0719" w:rsidR="00FE5E63" w:rsidRPr="004F0628" w:rsidRDefault="00FE5E63" w:rsidP="00354A5D">
      <w:pPr>
        <w:spacing w:before="120" w:after="120" w:line="288" w:lineRule="auto"/>
        <w:jc w:val="both"/>
        <w:rPr>
          <w:rFonts w:ascii="Arial" w:hAnsi="Arial" w:cs="Arial"/>
          <w:color w:val="000000" w:themeColor="text1"/>
          <w:sz w:val="19"/>
          <w:szCs w:val="19"/>
        </w:rPr>
      </w:pPr>
      <w:r w:rsidRPr="004F0628">
        <w:rPr>
          <w:rFonts w:ascii="Arial" w:hAnsi="Arial" w:cs="Arial"/>
          <w:color w:val="000000" w:themeColor="text1"/>
          <w:sz w:val="19"/>
          <w:szCs w:val="19"/>
        </w:rPr>
        <w:t>Hodnotiteľ priradí príslušnú bodovú hodnotu (3,0) v zmysle popisu aplikácie hodnotiaceho kritéria.</w:t>
      </w:r>
      <w:r w:rsidR="005C09DF">
        <w:rPr>
          <w:rFonts w:ascii="Arial" w:hAnsi="Arial" w:cs="Arial"/>
          <w:color w:val="000000" w:themeColor="text1"/>
          <w:sz w:val="19"/>
          <w:szCs w:val="19"/>
        </w:rPr>
        <w:t xml:space="preserve"> V prípade, že žiadateľ neuviedol všetky povinné merateľné ukazovatele, hodnotiteľ priradí bodovú hodnotu (0).</w:t>
      </w:r>
    </w:p>
    <w:p w14:paraId="37B64AF6" w14:textId="77777777" w:rsidR="00736E4E" w:rsidRDefault="00FE5E63" w:rsidP="00354A5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8C1A16A" w14:textId="77777777" w:rsidR="009F2D40" w:rsidRDefault="009F2D40" w:rsidP="00354A5D">
      <w:pPr>
        <w:spacing w:line="288" w:lineRule="auto"/>
        <w:jc w:val="both"/>
        <w:rPr>
          <w:rFonts w:ascii="Arial" w:hAnsi="Arial" w:cs="Arial"/>
          <w:color w:val="000000" w:themeColor="text1"/>
          <w:sz w:val="19"/>
          <w:szCs w:val="19"/>
        </w:rPr>
      </w:pPr>
    </w:p>
    <w:p w14:paraId="575A20C5" w14:textId="77777777" w:rsidR="009F2D40" w:rsidRDefault="009F2D40" w:rsidP="00354A5D">
      <w:pPr>
        <w:spacing w:line="288" w:lineRule="auto"/>
        <w:jc w:val="both"/>
        <w:rPr>
          <w:rFonts w:ascii="Arial" w:hAnsi="Arial" w:cs="Arial"/>
          <w:color w:val="000000" w:themeColor="text1"/>
          <w:sz w:val="19"/>
          <w:szCs w:val="19"/>
        </w:rPr>
      </w:pPr>
    </w:p>
    <w:p w14:paraId="37A8076C" w14:textId="77777777" w:rsidR="009F2D40" w:rsidRPr="003C6DE1" w:rsidRDefault="009F2D40" w:rsidP="00354A5D">
      <w:pPr>
        <w:spacing w:line="288" w:lineRule="auto"/>
        <w:jc w:val="both"/>
        <w:rPr>
          <w:rFonts w:ascii="Arial" w:hAnsi="Arial" w:cs="Arial"/>
          <w:color w:val="000000" w:themeColor="text1"/>
          <w:sz w:val="19"/>
          <w:szCs w:val="19"/>
        </w:rPr>
      </w:pPr>
    </w:p>
    <w:tbl>
      <w:tblPr>
        <w:tblStyle w:val="TableGrid2"/>
        <w:tblW w:w="5003" w:type="pct"/>
        <w:tblLook w:val="04A0" w:firstRow="1" w:lastRow="0" w:firstColumn="1" w:lastColumn="0" w:noHBand="0" w:noVBand="1"/>
      </w:tblPr>
      <w:tblGrid>
        <w:gridCol w:w="554"/>
        <w:gridCol w:w="2079"/>
        <w:gridCol w:w="6124"/>
        <w:gridCol w:w="1323"/>
        <w:gridCol w:w="1432"/>
        <w:gridCol w:w="3623"/>
      </w:tblGrid>
      <w:tr w:rsidR="009F2D40" w:rsidRPr="003C6DE1" w14:paraId="432A57BE" w14:textId="77777777" w:rsidTr="009F2D40">
        <w:trPr>
          <w:trHeight w:val="388"/>
        </w:trPr>
        <w:tc>
          <w:tcPr>
            <w:tcW w:w="183" w:type="pct"/>
            <w:shd w:val="clear" w:color="auto" w:fill="DEEAF6" w:themeFill="accent1" w:themeFillTint="33"/>
            <w:vAlign w:val="center"/>
            <w:hideMark/>
          </w:tcPr>
          <w:p w14:paraId="67667EAE"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687" w:type="pct"/>
            <w:shd w:val="clear" w:color="auto" w:fill="DEEAF6" w:themeFill="accent1" w:themeFillTint="33"/>
            <w:vAlign w:val="center"/>
            <w:hideMark/>
          </w:tcPr>
          <w:p w14:paraId="6216C5B5"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2023" w:type="pct"/>
            <w:shd w:val="clear" w:color="auto" w:fill="DEEAF6" w:themeFill="accent1" w:themeFillTint="33"/>
            <w:vAlign w:val="center"/>
            <w:hideMark/>
          </w:tcPr>
          <w:p w14:paraId="1EAB8B32"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37" w:type="pct"/>
            <w:shd w:val="clear" w:color="auto" w:fill="DEEAF6" w:themeFill="accent1" w:themeFillTint="33"/>
            <w:vAlign w:val="center"/>
            <w:hideMark/>
          </w:tcPr>
          <w:p w14:paraId="3607B9DB" w14:textId="77777777" w:rsidR="00736E4E" w:rsidRPr="003C6DE1" w:rsidRDefault="00736E4E"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6171E557" w14:textId="77777777" w:rsidR="00736E4E" w:rsidRPr="003C6DE1" w:rsidRDefault="00736E4E"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197" w:type="pct"/>
            <w:shd w:val="clear" w:color="auto" w:fill="DEEAF6" w:themeFill="accent1" w:themeFillTint="33"/>
            <w:vAlign w:val="center"/>
            <w:hideMark/>
          </w:tcPr>
          <w:p w14:paraId="69783230"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9F2D40" w:rsidRPr="003C6DE1" w14:paraId="0E4B21D1" w14:textId="77777777" w:rsidTr="009F2D40">
        <w:trPr>
          <w:trHeight w:val="729"/>
        </w:trPr>
        <w:tc>
          <w:tcPr>
            <w:tcW w:w="183" w:type="pct"/>
            <w:vMerge w:val="restart"/>
            <w:tcBorders>
              <w:top w:val="single" w:sz="4" w:space="0" w:color="auto"/>
              <w:left w:val="single" w:sz="4" w:space="0" w:color="auto"/>
              <w:right w:val="single" w:sz="4" w:space="0" w:color="auto"/>
            </w:tcBorders>
            <w:vAlign w:val="center"/>
            <w:hideMark/>
          </w:tcPr>
          <w:p w14:paraId="4A74FAF9"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2.4</w:t>
            </w:r>
          </w:p>
        </w:tc>
        <w:tc>
          <w:tcPr>
            <w:tcW w:w="687" w:type="pct"/>
            <w:vMerge w:val="restart"/>
            <w:tcBorders>
              <w:top w:val="single" w:sz="4" w:space="0" w:color="auto"/>
              <w:left w:val="single" w:sz="4" w:space="0" w:color="auto"/>
              <w:right w:val="single" w:sz="4" w:space="0" w:color="auto"/>
            </w:tcBorders>
            <w:vAlign w:val="center"/>
            <w:hideMark/>
          </w:tcPr>
          <w:p w14:paraId="04CD1254" w14:textId="77777777" w:rsidR="00283CFF" w:rsidRPr="003C6DE1" w:rsidRDefault="00283CFF"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Technické riešenie projektu</w:t>
            </w:r>
          </w:p>
        </w:tc>
        <w:tc>
          <w:tcPr>
            <w:tcW w:w="2023" w:type="pct"/>
            <w:vMerge w:val="restart"/>
            <w:tcBorders>
              <w:top w:val="single" w:sz="4" w:space="0" w:color="auto"/>
              <w:left w:val="single" w:sz="4" w:space="0" w:color="auto"/>
              <w:right w:val="single" w:sz="4" w:space="0" w:color="auto"/>
            </w:tcBorders>
            <w:vAlign w:val="center"/>
          </w:tcPr>
          <w:p w14:paraId="4A44DB42" w14:textId="77777777" w:rsidR="00283CFF" w:rsidRPr="004D7ADC" w:rsidRDefault="00283CFF" w:rsidP="00A6608D">
            <w:pPr>
              <w:spacing w:line="256"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Posudzuje sa, či projekt:</w:t>
            </w:r>
          </w:p>
          <w:p w14:paraId="4E9C5C66" w14:textId="77777777" w:rsidR="00283CFF" w:rsidRPr="004D7ADC" w:rsidRDefault="00283CFF" w:rsidP="00283CFF">
            <w:pPr>
              <w:pStyle w:val="Odsekzoznamu"/>
              <w:numPr>
                <w:ilvl w:val="0"/>
                <w:numId w:val="4"/>
              </w:numPr>
              <w:ind w:left="321" w:hanging="270"/>
              <w:rPr>
                <w:rFonts w:ascii="Arial" w:eastAsia="Helvetica" w:hAnsi="Arial" w:cs="Arial"/>
                <w:color w:val="000000" w:themeColor="text1"/>
                <w:sz w:val="19"/>
                <w:szCs w:val="19"/>
              </w:rPr>
            </w:pPr>
            <w:r w:rsidRPr="00C84A64">
              <w:rPr>
                <w:rFonts w:ascii="Arial" w:eastAsia="Helvetica" w:hAnsi="Arial" w:cs="Arial"/>
                <w:color w:val="000000" w:themeColor="text1"/>
                <w:sz w:val="19"/>
                <w:szCs w:val="19"/>
                <w:lang w:val="sk-SK"/>
              </w:rPr>
              <w:t>zavádza opatrenia pre odstraňovanie nehodových lokalít a zvýšenie bezpečnosti (mimoúrovňové križovanie, zmeny riešenia vedenia dopravy, okružné križovatky a pod.),</w:t>
            </w:r>
          </w:p>
          <w:p w14:paraId="5F91A4B2" w14:textId="77777777" w:rsidR="00283CFF" w:rsidRPr="004D7ADC" w:rsidRDefault="00283CFF" w:rsidP="00283CFF">
            <w:pPr>
              <w:pStyle w:val="Odsekzoznamu"/>
              <w:numPr>
                <w:ilvl w:val="0"/>
                <w:numId w:val="4"/>
              </w:numPr>
              <w:spacing w:after="60"/>
              <w:ind w:left="321" w:hanging="270"/>
              <w:rPr>
                <w:rFonts w:ascii="Arial" w:eastAsia="Helvetica" w:hAnsi="Arial" w:cs="Arial"/>
                <w:color w:val="000000" w:themeColor="text1"/>
                <w:sz w:val="19"/>
                <w:szCs w:val="19"/>
                <w:lang w:val="sk-SK"/>
              </w:rPr>
            </w:pPr>
            <w:r w:rsidRPr="004D7ADC">
              <w:rPr>
                <w:rFonts w:ascii="Arial" w:eastAsia="Helvetica" w:hAnsi="Arial" w:cs="Arial"/>
                <w:color w:val="000000" w:themeColor="text1"/>
                <w:sz w:val="19"/>
                <w:szCs w:val="19"/>
                <w:lang w:val="sk-SK"/>
              </w:rPr>
              <w:t>zavádza inteligentné riadiace systémy dopravy na zvýšenie bezpečnosti na cestách a križovatkách zamerané na organizáciu, reguláciu a riadenie dopravy (signalizačné zariadenia, ktoré reagujú na rýchlosť vozidiel, a pod.),</w:t>
            </w:r>
          </w:p>
          <w:p w14:paraId="7168333A" w14:textId="77777777" w:rsidR="0039268A" w:rsidRPr="00DF0F82" w:rsidRDefault="00283CFF" w:rsidP="0039268A">
            <w:pPr>
              <w:pStyle w:val="Odsekzoznamu"/>
              <w:numPr>
                <w:ilvl w:val="0"/>
                <w:numId w:val="4"/>
              </w:numPr>
              <w:spacing w:after="60"/>
              <w:ind w:left="321" w:hanging="270"/>
              <w:rPr>
                <w:rFonts w:ascii="Arial" w:eastAsia="Helvetica" w:hAnsi="Arial" w:cs="Arial"/>
                <w:color w:val="000000" w:themeColor="text1"/>
                <w:sz w:val="19"/>
                <w:szCs w:val="19"/>
                <w:lang w:val="sk-SK"/>
              </w:rPr>
            </w:pPr>
            <w:r w:rsidRPr="004D7ADC">
              <w:rPr>
                <w:rFonts w:ascii="Arial" w:eastAsia="Helvetica" w:hAnsi="Arial" w:cs="Arial"/>
                <w:color w:val="000000" w:themeColor="text1"/>
                <w:sz w:val="19"/>
                <w:szCs w:val="19"/>
                <w:lang w:val="sk-SK"/>
              </w:rPr>
              <w:t>zavádza dopravn</w:t>
            </w:r>
            <w:r>
              <w:rPr>
                <w:rFonts w:ascii="Arial" w:eastAsia="Helvetica" w:hAnsi="Arial" w:cs="Arial"/>
                <w:color w:val="000000" w:themeColor="text1"/>
                <w:sz w:val="19"/>
                <w:szCs w:val="19"/>
                <w:lang w:val="sk-SK"/>
              </w:rPr>
              <w:t>é</w:t>
            </w:r>
            <w:r w:rsidRPr="004D7ADC">
              <w:rPr>
                <w:rFonts w:ascii="Arial" w:eastAsia="Helvetica" w:hAnsi="Arial" w:cs="Arial"/>
                <w:color w:val="000000" w:themeColor="text1"/>
                <w:sz w:val="19"/>
                <w:szCs w:val="19"/>
                <w:lang w:val="sk-SK"/>
              </w:rPr>
              <w:t xml:space="preserve"> subsystémy zabezpečujúce zvyšovanie úrovne bezpečnostných aspektov pre bezpečný pohyb zraniteľných účastníkov premávky, predovšetkým chodcov a cyklistov (radarové merače </w:t>
            </w:r>
            <w:r w:rsidRPr="00DF0F82">
              <w:rPr>
                <w:rFonts w:ascii="Arial" w:eastAsia="Helvetica" w:hAnsi="Arial" w:cs="Arial"/>
                <w:color w:val="000000" w:themeColor="text1"/>
                <w:sz w:val="19"/>
                <w:szCs w:val="19"/>
                <w:lang w:val="sk-SK"/>
              </w:rPr>
              <w:t>rýchlosti, vhodné prvky upokojovania dopravy a pod.);</w:t>
            </w:r>
          </w:p>
          <w:p w14:paraId="45822DDC" w14:textId="77777777" w:rsidR="00283CFF" w:rsidRPr="0039268A" w:rsidRDefault="00283CFF" w:rsidP="0039268A">
            <w:pPr>
              <w:pStyle w:val="Odsekzoznamu"/>
              <w:numPr>
                <w:ilvl w:val="0"/>
                <w:numId w:val="4"/>
              </w:numPr>
              <w:spacing w:after="60"/>
              <w:ind w:left="321" w:hanging="270"/>
              <w:rPr>
                <w:rFonts w:ascii="Arial" w:eastAsia="Helvetica" w:hAnsi="Arial" w:cs="Arial"/>
                <w:color w:val="000000" w:themeColor="text1"/>
                <w:sz w:val="19"/>
                <w:szCs w:val="19"/>
              </w:rPr>
            </w:pPr>
            <w:r w:rsidRPr="00DF0F82">
              <w:rPr>
                <w:rFonts w:ascii="Arial" w:eastAsia="Helvetica" w:hAnsi="Arial" w:cs="Arial"/>
                <w:color w:val="000000" w:themeColor="text1"/>
                <w:sz w:val="19"/>
                <w:szCs w:val="19"/>
                <w:lang w:val="sk-SK"/>
              </w:rPr>
              <w:t>obsahuje aktivity zamerané na zmierňovanie dopadov negatívnych vplyvov dopravy na životné prostredie a obyvateľov prejazdných úsekov ciest cez mestá a obce (napr. budovanie protihlukových opatrení, účinných systémov odvodnenia a pod.).</w:t>
            </w:r>
          </w:p>
        </w:tc>
        <w:tc>
          <w:tcPr>
            <w:tcW w:w="437" w:type="pct"/>
            <w:vMerge w:val="restart"/>
            <w:tcBorders>
              <w:top w:val="single" w:sz="4" w:space="0" w:color="auto"/>
              <w:left w:val="single" w:sz="4" w:space="0" w:color="auto"/>
              <w:right w:val="single" w:sz="4" w:space="0" w:color="auto"/>
            </w:tcBorders>
            <w:vAlign w:val="center"/>
          </w:tcPr>
          <w:p w14:paraId="2E261914" w14:textId="77777777" w:rsidR="00283CFF" w:rsidRPr="004D7ADC" w:rsidRDefault="00283CFF" w:rsidP="00A6608D">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069CEB09"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4CF178C8"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4</w:t>
            </w:r>
          </w:p>
        </w:tc>
        <w:tc>
          <w:tcPr>
            <w:tcW w:w="1197" w:type="pct"/>
            <w:tcBorders>
              <w:top w:val="single" w:sz="4" w:space="0" w:color="auto"/>
              <w:left w:val="single" w:sz="4" w:space="0" w:color="auto"/>
              <w:bottom w:val="single" w:sz="4" w:space="0" w:color="auto"/>
              <w:right w:val="single" w:sz="4" w:space="0" w:color="auto"/>
            </w:tcBorders>
            <w:vAlign w:val="center"/>
            <w:hideMark/>
          </w:tcPr>
          <w:p w14:paraId="66B3798E"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obsahuje/zavádza prvky zo všetkých 4 uvedených oblastí.</w:t>
            </w:r>
          </w:p>
        </w:tc>
      </w:tr>
      <w:tr w:rsidR="009F2D40" w:rsidRPr="003C6DE1" w14:paraId="75742B06" w14:textId="77777777" w:rsidTr="009F2D40">
        <w:trPr>
          <w:trHeight w:val="839"/>
        </w:trPr>
        <w:tc>
          <w:tcPr>
            <w:tcW w:w="183" w:type="pct"/>
            <w:vMerge/>
            <w:tcBorders>
              <w:left w:val="single" w:sz="4" w:space="0" w:color="auto"/>
              <w:right w:val="single" w:sz="4" w:space="0" w:color="auto"/>
            </w:tcBorders>
            <w:vAlign w:val="center"/>
            <w:hideMark/>
          </w:tcPr>
          <w:p w14:paraId="735D119C" w14:textId="77777777" w:rsidR="00283CFF" w:rsidRPr="003C6DE1" w:rsidRDefault="00283CFF" w:rsidP="002B4558">
            <w:pPr>
              <w:spacing w:line="288" w:lineRule="auto"/>
              <w:jc w:val="center"/>
              <w:rPr>
                <w:rFonts w:ascii="Arial" w:hAnsi="Arial" w:cs="Arial"/>
                <w:color w:val="000000" w:themeColor="text1"/>
                <w:sz w:val="19"/>
                <w:szCs w:val="19"/>
              </w:rPr>
            </w:pPr>
          </w:p>
        </w:tc>
        <w:tc>
          <w:tcPr>
            <w:tcW w:w="687" w:type="pct"/>
            <w:vMerge/>
            <w:tcBorders>
              <w:left w:val="single" w:sz="4" w:space="0" w:color="auto"/>
              <w:right w:val="single" w:sz="4" w:space="0" w:color="auto"/>
            </w:tcBorders>
            <w:vAlign w:val="center"/>
            <w:hideMark/>
          </w:tcPr>
          <w:p w14:paraId="547980D6" w14:textId="77777777" w:rsidR="00283CFF" w:rsidRPr="003C6DE1" w:rsidRDefault="00283CFF" w:rsidP="002B4558">
            <w:pPr>
              <w:spacing w:line="288" w:lineRule="auto"/>
              <w:rPr>
                <w:rFonts w:ascii="Arial" w:hAnsi="Arial" w:cs="Arial"/>
                <w:color w:val="000000" w:themeColor="text1"/>
                <w:sz w:val="19"/>
                <w:szCs w:val="19"/>
              </w:rPr>
            </w:pPr>
          </w:p>
        </w:tc>
        <w:tc>
          <w:tcPr>
            <w:tcW w:w="2023" w:type="pct"/>
            <w:vMerge/>
            <w:tcBorders>
              <w:left w:val="single" w:sz="4" w:space="0" w:color="auto"/>
              <w:right w:val="single" w:sz="4" w:space="0" w:color="auto"/>
            </w:tcBorders>
            <w:vAlign w:val="center"/>
            <w:hideMark/>
          </w:tcPr>
          <w:p w14:paraId="545072A0" w14:textId="77777777" w:rsidR="00283CFF" w:rsidRPr="003C6DE1" w:rsidRDefault="00283CFF" w:rsidP="002B4558">
            <w:pPr>
              <w:spacing w:line="288" w:lineRule="auto"/>
              <w:rPr>
                <w:rFonts w:ascii="Arial" w:hAnsi="Arial" w:cs="Arial"/>
                <w:color w:val="000000" w:themeColor="text1"/>
                <w:sz w:val="19"/>
                <w:szCs w:val="19"/>
              </w:rPr>
            </w:pPr>
          </w:p>
        </w:tc>
        <w:tc>
          <w:tcPr>
            <w:tcW w:w="437" w:type="pct"/>
            <w:vMerge/>
            <w:tcBorders>
              <w:left w:val="single" w:sz="4" w:space="0" w:color="auto"/>
              <w:right w:val="single" w:sz="4" w:space="0" w:color="auto"/>
            </w:tcBorders>
            <w:vAlign w:val="center"/>
            <w:hideMark/>
          </w:tcPr>
          <w:p w14:paraId="2D4A38A5"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136BE796"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3</w:t>
            </w:r>
          </w:p>
        </w:tc>
        <w:tc>
          <w:tcPr>
            <w:tcW w:w="1197" w:type="pct"/>
            <w:tcBorders>
              <w:top w:val="single" w:sz="4" w:space="0" w:color="auto"/>
              <w:left w:val="single" w:sz="4" w:space="0" w:color="auto"/>
              <w:bottom w:val="single" w:sz="4" w:space="0" w:color="auto"/>
              <w:right w:val="single" w:sz="4" w:space="0" w:color="auto"/>
            </w:tcBorders>
            <w:vAlign w:val="center"/>
            <w:hideMark/>
          </w:tcPr>
          <w:p w14:paraId="2DA03092"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obsahuje/zavádza prvky z 3 uvedených oblastí.</w:t>
            </w:r>
          </w:p>
        </w:tc>
      </w:tr>
      <w:tr w:rsidR="009F2D40" w:rsidRPr="003C6DE1" w14:paraId="65527AB5" w14:textId="77777777" w:rsidTr="009F2D40">
        <w:trPr>
          <w:trHeight w:val="852"/>
        </w:trPr>
        <w:tc>
          <w:tcPr>
            <w:tcW w:w="183" w:type="pct"/>
            <w:vMerge/>
            <w:tcBorders>
              <w:left w:val="single" w:sz="4" w:space="0" w:color="auto"/>
              <w:right w:val="single" w:sz="4" w:space="0" w:color="auto"/>
            </w:tcBorders>
            <w:vAlign w:val="center"/>
            <w:hideMark/>
          </w:tcPr>
          <w:p w14:paraId="04A38B28" w14:textId="77777777" w:rsidR="00283CFF" w:rsidRPr="003C6DE1" w:rsidRDefault="00283CFF" w:rsidP="002B4558">
            <w:pPr>
              <w:spacing w:line="288" w:lineRule="auto"/>
              <w:jc w:val="center"/>
              <w:rPr>
                <w:rFonts w:ascii="Arial" w:hAnsi="Arial" w:cs="Arial"/>
                <w:color w:val="000000" w:themeColor="text1"/>
                <w:sz w:val="19"/>
                <w:szCs w:val="19"/>
              </w:rPr>
            </w:pPr>
          </w:p>
        </w:tc>
        <w:tc>
          <w:tcPr>
            <w:tcW w:w="687" w:type="pct"/>
            <w:vMerge/>
            <w:tcBorders>
              <w:left w:val="single" w:sz="4" w:space="0" w:color="auto"/>
              <w:right w:val="single" w:sz="4" w:space="0" w:color="auto"/>
            </w:tcBorders>
            <w:vAlign w:val="center"/>
            <w:hideMark/>
          </w:tcPr>
          <w:p w14:paraId="111E2852" w14:textId="77777777" w:rsidR="00283CFF" w:rsidRPr="003C6DE1" w:rsidRDefault="00283CFF" w:rsidP="002B4558">
            <w:pPr>
              <w:spacing w:line="288" w:lineRule="auto"/>
              <w:rPr>
                <w:rFonts w:ascii="Arial" w:hAnsi="Arial" w:cs="Arial"/>
                <w:color w:val="000000" w:themeColor="text1"/>
                <w:sz w:val="19"/>
                <w:szCs w:val="19"/>
              </w:rPr>
            </w:pPr>
          </w:p>
        </w:tc>
        <w:tc>
          <w:tcPr>
            <w:tcW w:w="2023" w:type="pct"/>
            <w:vMerge/>
            <w:tcBorders>
              <w:left w:val="single" w:sz="4" w:space="0" w:color="auto"/>
              <w:right w:val="single" w:sz="4" w:space="0" w:color="auto"/>
            </w:tcBorders>
            <w:vAlign w:val="center"/>
            <w:hideMark/>
          </w:tcPr>
          <w:p w14:paraId="4CFD7A66" w14:textId="77777777" w:rsidR="00283CFF" w:rsidRPr="003C6DE1" w:rsidRDefault="00283CFF" w:rsidP="002B4558">
            <w:pPr>
              <w:spacing w:line="288" w:lineRule="auto"/>
              <w:rPr>
                <w:rFonts w:ascii="Arial" w:hAnsi="Arial" w:cs="Arial"/>
                <w:color w:val="000000" w:themeColor="text1"/>
                <w:sz w:val="19"/>
                <w:szCs w:val="19"/>
              </w:rPr>
            </w:pPr>
          </w:p>
        </w:tc>
        <w:tc>
          <w:tcPr>
            <w:tcW w:w="437" w:type="pct"/>
            <w:vMerge/>
            <w:tcBorders>
              <w:left w:val="single" w:sz="4" w:space="0" w:color="auto"/>
              <w:right w:val="single" w:sz="4" w:space="0" w:color="auto"/>
            </w:tcBorders>
            <w:vAlign w:val="center"/>
            <w:hideMark/>
          </w:tcPr>
          <w:p w14:paraId="334D8621"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401F691E"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w:t>
            </w:r>
          </w:p>
        </w:tc>
        <w:tc>
          <w:tcPr>
            <w:tcW w:w="1197" w:type="pct"/>
            <w:tcBorders>
              <w:top w:val="single" w:sz="4" w:space="0" w:color="auto"/>
              <w:left w:val="single" w:sz="4" w:space="0" w:color="auto"/>
              <w:bottom w:val="single" w:sz="4" w:space="0" w:color="auto"/>
              <w:right w:val="single" w:sz="4" w:space="0" w:color="auto"/>
            </w:tcBorders>
            <w:vAlign w:val="center"/>
            <w:hideMark/>
          </w:tcPr>
          <w:p w14:paraId="10108888"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obsahuje/zavádza prvky z 2 uvedených oblastí.</w:t>
            </w:r>
          </w:p>
        </w:tc>
      </w:tr>
      <w:tr w:rsidR="009F2D40" w:rsidRPr="003C6DE1" w14:paraId="4077932D" w14:textId="77777777" w:rsidTr="009F2D40">
        <w:trPr>
          <w:trHeight w:val="836"/>
        </w:trPr>
        <w:tc>
          <w:tcPr>
            <w:tcW w:w="183" w:type="pct"/>
            <w:vMerge/>
            <w:tcBorders>
              <w:left w:val="single" w:sz="4" w:space="0" w:color="auto"/>
              <w:right w:val="single" w:sz="4" w:space="0" w:color="auto"/>
            </w:tcBorders>
            <w:vAlign w:val="center"/>
          </w:tcPr>
          <w:p w14:paraId="283A5F87" w14:textId="77777777" w:rsidR="00283CFF" w:rsidRPr="003C6DE1" w:rsidRDefault="00283CFF" w:rsidP="002B4558">
            <w:pPr>
              <w:spacing w:line="288" w:lineRule="auto"/>
              <w:jc w:val="center"/>
              <w:rPr>
                <w:rFonts w:ascii="Arial" w:hAnsi="Arial" w:cs="Arial"/>
                <w:color w:val="000000" w:themeColor="text1"/>
                <w:sz w:val="19"/>
                <w:szCs w:val="19"/>
              </w:rPr>
            </w:pPr>
          </w:p>
        </w:tc>
        <w:tc>
          <w:tcPr>
            <w:tcW w:w="687" w:type="pct"/>
            <w:vMerge/>
            <w:tcBorders>
              <w:left w:val="single" w:sz="4" w:space="0" w:color="auto"/>
              <w:right w:val="single" w:sz="4" w:space="0" w:color="auto"/>
            </w:tcBorders>
            <w:vAlign w:val="center"/>
          </w:tcPr>
          <w:p w14:paraId="626F757D" w14:textId="77777777" w:rsidR="00283CFF" w:rsidRPr="003C6DE1" w:rsidRDefault="00283CFF" w:rsidP="002B4558">
            <w:pPr>
              <w:spacing w:line="288" w:lineRule="auto"/>
              <w:rPr>
                <w:rFonts w:ascii="Arial" w:hAnsi="Arial" w:cs="Arial"/>
                <w:color w:val="000000" w:themeColor="text1"/>
                <w:sz w:val="19"/>
                <w:szCs w:val="19"/>
              </w:rPr>
            </w:pPr>
          </w:p>
        </w:tc>
        <w:tc>
          <w:tcPr>
            <w:tcW w:w="2023" w:type="pct"/>
            <w:vMerge/>
            <w:tcBorders>
              <w:left w:val="single" w:sz="4" w:space="0" w:color="auto"/>
              <w:right w:val="single" w:sz="4" w:space="0" w:color="auto"/>
            </w:tcBorders>
            <w:vAlign w:val="center"/>
          </w:tcPr>
          <w:p w14:paraId="68FB2622" w14:textId="77777777" w:rsidR="00283CFF" w:rsidRPr="003C6DE1" w:rsidRDefault="00283CFF" w:rsidP="002B4558">
            <w:pPr>
              <w:spacing w:line="288" w:lineRule="auto"/>
              <w:rPr>
                <w:rFonts w:ascii="Arial" w:hAnsi="Arial" w:cs="Arial"/>
                <w:color w:val="000000" w:themeColor="text1"/>
                <w:sz w:val="19"/>
                <w:szCs w:val="19"/>
              </w:rPr>
            </w:pPr>
          </w:p>
        </w:tc>
        <w:tc>
          <w:tcPr>
            <w:tcW w:w="437" w:type="pct"/>
            <w:vMerge/>
            <w:tcBorders>
              <w:left w:val="single" w:sz="4" w:space="0" w:color="auto"/>
              <w:right w:val="single" w:sz="4" w:space="0" w:color="auto"/>
            </w:tcBorders>
            <w:vAlign w:val="center"/>
          </w:tcPr>
          <w:p w14:paraId="05F2CB82"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4E75F5F2"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w:t>
            </w:r>
          </w:p>
        </w:tc>
        <w:tc>
          <w:tcPr>
            <w:tcW w:w="1197" w:type="pct"/>
            <w:tcBorders>
              <w:top w:val="single" w:sz="4" w:space="0" w:color="auto"/>
              <w:left w:val="single" w:sz="4" w:space="0" w:color="auto"/>
              <w:bottom w:val="single" w:sz="4" w:space="0" w:color="auto"/>
              <w:right w:val="single" w:sz="4" w:space="0" w:color="auto"/>
            </w:tcBorders>
            <w:vAlign w:val="center"/>
          </w:tcPr>
          <w:p w14:paraId="1E6915D7"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obsahuje/zavádza prvky z jednej uvedenej oblasti.</w:t>
            </w:r>
          </w:p>
        </w:tc>
      </w:tr>
      <w:tr w:rsidR="009F2D40" w:rsidRPr="003C6DE1" w14:paraId="6B4D6B9F" w14:textId="77777777" w:rsidTr="009F2D40">
        <w:trPr>
          <w:trHeight w:val="848"/>
        </w:trPr>
        <w:tc>
          <w:tcPr>
            <w:tcW w:w="183" w:type="pct"/>
            <w:vMerge/>
            <w:tcBorders>
              <w:left w:val="single" w:sz="4" w:space="0" w:color="auto"/>
              <w:bottom w:val="single" w:sz="4" w:space="0" w:color="auto"/>
              <w:right w:val="single" w:sz="4" w:space="0" w:color="auto"/>
            </w:tcBorders>
            <w:vAlign w:val="center"/>
          </w:tcPr>
          <w:p w14:paraId="4655F66C" w14:textId="77777777" w:rsidR="00283CFF" w:rsidRPr="003C6DE1" w:rsidRDefault="00283CFF" w:rsidP="002B4558">
            <w:pPr>
              <w:spacing w:line="288" w:lineRule="auto"/>
              <w:jc w:val="center"/>
              <w:rPr>
                <w:rFonts w:ascii="Arial" w:hAnsi="Arial" w:cs="Arial"/>
                <w:color w:val="000000" w:themeColor="text1"/>
                <w:sz w:val="19"/>
                <w:szCs w:val="19"/>
              </w:rPr>
            </w:pPr>
          </w:p>
        </w:tc>
        <w:tc>
          <w:tcPr>
            <w:tcW w:w="687" w:type="pct"/>
            <w:vMerge/>
            <w:tcBorders>
              <w:left w:val="single" w:sz="4" w:space="0" w:color="auto"/>
              <w:bottom w:val="single" w:sz="4" w:space="0" w:color="auto"/>
              <w:right w:val="single" w:sz="4" w:space="0" w:color="auto"/>
            </w:tcBorders>
            <w:vAlign w:val="center"/>
          </w:tcPr>
          <w:p w14:paraId="6ADB553D" w14:textId="77777777" w:rsidR="00283CFF" w:rsidRPr="003C6DE1" w:rsidRDefault="00283CFF" w:rsidP="002B4558">
            <w:pPr>
              <w:spacing w:line="288" w:lineRule="auto"/>
              <w:rPr>
                <w:rFonts w:ascii="Arial" w:hAnsi="Arial" w:cs="Arial"/>
                <w:color w:val="000000" w:themeColor="text1"/>
                <w:sz w:val="19"/>
                <w:szCs w:val="19"/>
              </w:rPr>
            </w:pPr>
          </w:p>
        </w:tc>
        <w:tc>
          <w:tcPr>
            <w:tcW w:w="2023" w:type="pct"/>
            <w:vMerge/>
            <w:tcBorders>
              <w:left w:val="single" w:sz="4" w:space="0" w:color="auto"/>
              <w:bottom w:val="single" w:sz="4" w:space="0" w:color="auto"/>
              <w:right w:val="single" w:sz="4" w:space="0" w:color="auto"/>
            </w:tcBorders>
            <w:vAlign w:val="center"/>
          </w:tcPr>
          <w:p w14:paraId="7B61F45A" w14:textId="77777777" w:rsidR="00283CFF" w:rsidRPr="003C6DE1" w:rsidRDefault="00283CFF" w:rsidP="002B4558">
            <w:pPr>
              <w:spacing w:line="288" w:lineRule="auto"/>
              <w:rPr>
                <w:rFonts w:ascii="Arial" w:hAnsi="Arial" w:cs="Arial"/>
                <w:color w:val="000000" w:themeColor="text1"/>
                <w:sz w:val="19"/>
                <w:szCs w:val="19"/>
              </w:rPr>
            </w:pPr>
          </w:p>
        </w:tc>
        <w:tc>
          <w:tcPr>
            <w:tcW w:w="437" w:type="pct"/>
            <w:vMerge/>
            <w:tcBorders>
              <w:left w:val="single" w:sz="4" w:space="0" w:color="auto"/>
              <w:bottom w:val="single" w:sz="4" w:space="0" w:color="auto"/>
              <w:right w:val="single" w:sz="4" w:space="0" w:color="auto"/>
            </w:tcBorders>
            <w:vAlign w:val="center"/>
          </w:tcPr>
          <w:p w14:paraId="77E80FD0"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1CB386CA" w14:textId="77777777" w:rsidR="00283CFF" w:rsidRPr="003C6DE1" w:rsidRDefault="00283CFF"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197" w:type="pct"/>
            <w:tcBorders>
              <w:top w:val="single" w:sz="4" w:space="0" w:color="auto"/>
              <w:left w:val="single" w:sz="4" w:space="0" w:color="auto"/>
              <w:bottom w:val="single" w:sz="4" w:space="0" w:color="auto"/>
              <w:right w:val="single" w:sz="4" w:space="0" w:color="auto"/>
            </w:tcBorders>
            <w:vAlign w:val="center"/>
          </w:tcPr>
          <w:p w14:paraId="2E46C056"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neobsahuje/nezavádza uvedené prvky.</w:t>
            </w:r>
          </w:p>
        </w:tc>
      </w:tr>
    </w:tbl>
    <w:p w14:paraId="14269E70" w14:textId="241D6B64" w:rsidR="00FE5E63" w:rsidRPr="003C6DE1" w:rsidRDefault="00FE5E63"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952C38">
        <w:rPr>
          <w:rFonts w:ascii="Arial" w:hAnsi="Arial" w:cs="Arial"/>
          <w:color w:val="000000" w:themeColor="text1"/>
          <w:sz w:val="19"/>
          <w:szCs w:val="19"/>
        </w:rPr>
        <w:t> </w:t>
      </w:r>
      <w:r w:rsidRPr="003C6DE1">
        <w:rPr>
          <w:rFonts w:ascii="Arial" w:hAnsi="Arial" w:cs="Arial"/>
          <w:color w:val="000000" w:themeColor="text1"/>
          <w:sz w:val="19"/>
          <w:szCs w:val="19"/>
        </w:rPr>
        <w:t>časti</w:t>
      </w:r>
      <w:r w:rsidR="00952C38">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 Popis projektu, 10.1. Aktivity projektu a </w:t>
      </w:r>
      <w:r w:rsidR="00CE0743" w:rsidRPr="003C6DE1">
        <w:rPr>
          <w:rFonts w:ascii="Arial" w:hAnsi="Arial" w:cs="Arial"/>
          <w:color w:val="000000" w:themeColor="text1"/>
          <w:sz w:val="19"/>
          <w:szCs w:val="19"/>
        </w:rPr>
        <w:t>očakávané</w:t>
      </w:r>
      <w:r w:rsidRPr="003C6DE1">
        <w:rPr>
          <w:rFonts w:ascii="Arial" w:hAnsi="Arial" w:cs="Arial"/>
          <w:color w:val="000000" w:themeColor="text1"/>
          <w:sz w:val="19"/>
          <w:szCs w:val="19"/>
        </w:rPr>
        <w:t xml:space="preserve"> </w:t>
      </w:r>
      <w:r w:rsidR="00CE0743" w:rsidRPr="003C6DE1">
        <w:rPr>
          <w:rFonts w:ascii="Arial" w:hAnsi="Arial" w:cs="Arial"/>
          <w:color w:val="000000" w:themeColor="text1"/>
          <w:sz w:val="19"/>
          <w:szCs w:val="19"/>
        </w:rPr>
        <w:t>merateľné</w:t>
      </w:r>
      <w:r w:rsidRPr="003C6DE1">
        <w:rPr>
          <w:rFonts w:ascii="Arial" w:hAnsi="Arial" w:cs="Arial"/>
          <w:color w:val="000000" w:themeColor="text1"/>
          <w:sz w:val="19"/>
          <w:szCs w:val="19"/>
        </w:rPr>
        <w:t xml:space="preserve"> ukazovatele, </w:t>
      </w:r>
      <w:r w:rsidR="00952C38">
        <w:rPr>
          <w:rFonts w:ascii="Arial" w:hAnsi="Arial" w:cs="Arial"/>
          <w:color w:val="000000" w:themeColor="text1"/>
          <w:sz w:val="19"/>
          <w:szCs w:val="19"/>
        </w:rPr>
        <w:t xml:space="preserve">príloha </w:t>
      </w:r>
      <w:r w:rsidRPr="003C6DE1">
        <w:rPr>
          <w:rFonts w:ascii="Arial" w:hAnsi="Arial" w:cs="Arial"/>
          <w:color w:val="000000" w:themeColor="text1"/>
          <w:sz w:val="19"/>
          <w:szCs w:val="19"/>
        </w:rPr>
        <w:t>Opis projektu.</w:t>
      </w:r>
    </w:p>
    <w:p w14:paraId="2898E2EA" w14:textId="77777777" w:rsidR="00B30036" w:rsidRDefault="00B30036" w:rsidP="00354A5D">
      <w:pPr>
        <w:spacing w:before="120" w:after="120" w:line="288" w:lineRule="auto"/>
        <w:jc w:val="both"/>
        <w:rPr>
          <w:rFonts w:ascii="Arial" w:hAnsi="Arial" w:cs="Arial"/>
          <w:color w:val="FF0000"/>
          <w:sz w:val="19"/>
          <w:szCs w:val="19"/>
        </w:rPr>
      </w:pPr>
      <w:r w:rsidRPr="00B30036">
        <w:rPr>
          <w:rFonts w:ascii="Arial" w:hAnsi="Arial" w:cs="Arial"/>
          <w:color w:val="000000" w:themeColor="text1"/>
          <w:sz w:val="19"/>
          <w:szCs w:val="19"/>
        </w:rPr>
        <w:t xml:space="preserve">Hodnotiteľ posúdi, ktoré z nasledovných oblastí sú priamo riešené aktivitami </w:t>
      </w:r>
      <w:r w:rsidR="00FE5E63" w:rsidRPr="00B30036">
        <w:rPr>
          <w:rFonts w:ascii="Arial" w:hAnsi="Arial" w:cs="Arial"/>
          <w:color w:val="000000" w:themeColor="text1"/>
          <w:sz w:val="19"/>
          <w:szCs w:val="19"/>
        </w:rPr>
        <w:t>žiadosti o</w:t>
      </w:r>
      <w:r w:rsidRPr="00B30036">
        <w:rPr>
          <w:rFonts w:ascii="Arial" w:hAnsi="Arial" w:cs="Arial"/>
          <w:color w:val="000000" w:themeColor="text1"/>
          <w:sz w:val="19"/>
          <w:szCs w:val="19"/>
        </w:rPr>
        <w:t> </w:t>
      </w:r>
      <w:r w:rsidR="00FE5E63" w:rsidRPr="00B30036">
        <w:rPr>
          <w:rFonts w:ascii="Arial" w:hAnsi="Arial" w:cs="Arial"/>
          <w:color w:val="000000" w:themeColor="text1"/>
          <w:sz w:val="19"/>
          <w:szCs w:val="19"/>
        </w:rPr>
        <w:t>NFP</w:t>
      </w:r>
      <w:r w:rsidRPr="00B30036">
        <w:rPr>
          <w:rFonts w:ascii="Arial" w:hAnsi="Arial" w:cs="Arial"/>
          <w:color w:val="000000" w:themeColor="text1"/>
          <w:sz w:val="19"/>
          <w:szCs w:val="19"/>
        </w:rPr>
        <w:t>:</w:t>
      </w:r>
      <w:r w:rsidR="00FE5E63" w:rsidRPr="00EE36EB">
        <w:rPr>
          <w:rFonts w:ascii="Arial" w:hAnsi="Arial" w:cs="Arial"/>
          <w:color w:val="FF0000"/>
          <w:sz w:val="19"/>
          <w:szCs w:val="19"/>
        </w:rPr>
        <w:t xml:space="preserve"> </w:t>
      </w:r>
    </w:p>
    <w:p w14:paraId="0C45F5A4" w14:textId="77777777" w:rsidR="00B30036" w:rsidRPr="004D7ADC" w:rsidRDefault="00B30036" w:rsidP="00354A5D">
      <w:pPr>
        <w:pStyle w:val="Odsekzoznamu"/>
        <w:numPr>
          <w:ilvl w:val="0"/>
          <w:numId w:val="4"/>
        </w:numPr>
        <w:ind w:left="321" w:hanging="270"/>
        <w:jc w:val="both"/>
        <w:rPr>
          <w:rFonts w:ascii="Arial" w:eastAsia="Helvetica" w:hAnsi="Arial" w:cs="Arial"/>
          <w:color w:val="000000" w:themeColor="text1"/>
          <w:sz w:val="19"/>
          <w:szCs w:val="19"/>
        </w:rPr>
      </w:pPr>
      <w:r w:rsidRPr="00C84A64">
        <w:rPr>
          <w:rFonts w:ascii="Arial" w:eastAsia="Helvetica" w:hAnsi="Arial" w:cs="Arial"/>
          <w:color w:val="000000" w:themeColor="text1"/>
          <w:sz w:val="19"/>
          <w:szCs w:val="19"/>
          <w:lang w:val="sk-SK"/>
        </w:rPr>
        <w:t>zavádza</w:t>
      </w:r>
      <w:r>
        <w:rPr>
          <w:rFonts w:ascii="Arial" w:eastAsia="Helvetica" w:hAnsi="Arial" w:cs="Arial"/>
          <w:color w:val="000000" w:themeColor="text1"/>
          <w:sz w:val="19"/>
          <w:szCs w:val="19"/>
          <w:lang w:val="sk-SK"/>
        </w:rPr>
        <w:t>nie opatrení</w:t>
      </w:r>
      <w:r w:rsidRPr="00C84A64">
        <w:rPr>
          <w:rFonts w:ascii="Arial" w:eastAsia="Helvetica" w:hAnsi="Arial" w:cs="Arial"/>
          <w:color w:val="000000" w:themeColor="text1"/>
          <w:sz w:val="19"/>
          <w:szCs w:val="19"/>
          <w:lang w:val="sk-SK"/>
        </w:rPr>
        <w:t xml:space="preserve"> pre odstraňovanie nehodových lokalít a zvýšenie bezpečnosti (mimoúrovňové križovanie, zmeny riešenia vedenia dopravy, okružné križovatky a pod.),</w:t>
      </w:r>
    </w:p>
    <w:p w14:paraId="72ED44C1" w14:textId="77777777" w:rsidR="00B30036" w:rsidRPr="004D7ADC" w:rsidRDefault="00B30036" w:rsidP="00354A5D">
      <w:pPr>
        <w:pStyle w:val="Odsekzoznamu"/>
        <w:numPr>
          <w:ilvl w:val="0"/>
          <w:numId w:val="4"/>
        </w:numPr>
        <w:spacing w:after="60"/>
        <w:ind w:left="321" w:hanging="270"/>
        <w:jc w:val="both"/>
        <w:rPr>
          <w:rFonts w:ascii="Arial" w:eastAsia="Helvetica" w:hAnsi="Arial" w:cs="Arial"/>
          <w:color w:val="000000" w:themeColor="text1"/>
          <w:sz w:val="19"/>
          <w:szCs w:val="19"/>
          <w:lang w:val="sk-SK"/>
        </w:rPr>
      </w:pPr>
      <w:r w:rsidRPr="004D7ADC">
        <w:rPr>
          <w:rFonts w:ascii="Arial" w:eastAsia="Helvetica" w:hAnsi="Arial" w:cs="Arial"/>
          <w:color w:val="000000" w:themeColor="text1"/>
          <w:sz w:val="19"/>
          <w:szCs w:val="19"/>
          <w:lang w:val="sk-SK"/>
        </w:rPr>
        <w:t>zavádza</w:t>
      </w:r>
      <w:r>
        <w:rPr>
          <w:rFonts w:ascii="Arial" w:eastAsia="Helvetica" w:hAnsi="Arial" w:cs="Arial"/>
          <w:color w:val="000000" w:themeColor="text1"/>
          <w:sz w:val="19"/>
          <w:szCs w:val="19"/>
          <w:lang w:val="sk-SK"/>
        </w:rPr>
        <w:t>nie</w:t>
      </w:r>
      <w:r w:rsidRPr="004D7ADC">
        <w:rPr>
          <w:rFonts w:ascii="Arial" w:eastAsia="Helvetica" w:hAnsi="Arial" w:cs="Arial"/>
          <w:color w:val="000000" w:themeColor="text1"/>
          <w:sz w:val="19"/>
          <w:szCs w:val="19"/>
          <w:lang w:val="sk-SK"/>
        </w:rPr>
        <w:t xml:space="preserve"> inteligentn</w:t>
      </w:r>
      <w:r>
        <w:rPr>
          <w:rFonts w:ascii="Arial" w:eastAsia="Helvetica" w:hAnsi="Arial" w:cs="Arial"/>
          <w:color w:val="000000" w:themeColor="text1"/>
          <w:sz w:val="19"/>
          <w:szCs w:val="19"/>
          <w:lang w:val="sk-SK"/>
        </w:rPr>
        <w:t>ých</w:t>
      </w:r>
      <w:r w:rsidRPr="004D7ADC">
        <w:rPr>
          <w:rFonts w:ascii="Arial" w:eastAsia="Helvetica" w:hAnsi="Arial" w:cs="Arial"/>
          <w:color w:val="000000" w:themeColor="text1"/>
          <w:sz w:val="19"/>
          <w:szCs w:val="19"/>
          <w:lang w:val="sk-SK"/>
        </w:rPr>
        <w:t xml:space="preserve"> riadiac</w:t>
      </w:r>
      <w:r>
        <w:rPr>
          <w:rFonts w:ascii="Arial" w:eastAsia="Helvetica" w:hAnsi="Arial" w:cs="Arial"/>
          <w:color w:val="000000" w:themeColor="text1"/>
          <w:sz w:val="19"/>
          <w:szCs w:val="19"/>
          <w:lang w:val="sk-SK"/>
        </w:rPr>
        <w:t>ich</w:t>
      </w:r>
      <w:r w:rsidRPr="004D7ADC">
        <w:rPr>
          <w:rFonts w:ascii="Arial" w:eastAsia="Helvetica" w:hAnsi="Arial" w:cs="Arial"/>
          <w:color w:val="000000" w:themeColor="text1"/>
          <w:sz w:val="19"/>
          <w:szCs w:val="19"/>
          <w:lang w:val="sk-SK"/>
        </w:rPr>
        <w:t xml:space="preserve"> systém</w:t>
      </w:r>
      <w:r>
        <w:rPr>
          <w:rFonts w:ascii="Arial" w:eastAsia="Helvetica" w:hAnsi="Arial" w:cs="Arial"/>
          <w:color w:val="000000" w:themeColor="text1"/>
          <w:sz w:val="19"/>
          <w:szCs w:val="19"/>
          <w:lang w:val="sk-SK"/>
        </w:rPr>
        <w:t>ov</w:t>
      </w:r>
      <w:r w:rsidRPr="004D7ADC">
        <w:rPr>
          <w:rFonts w:ascii="Arial" w:eastAsia="Helvetica" w:hAnsi="Arial" w:cs="Arial"/>
          <w:color w:val="000000" w:themeColor="text1"/>
          <w:sz w:val="19"/>
          <w:szCs w:val="19"/>
          <w:lang w:val="sk-SK"/>
        </w:rPr>
        <w:t xml:space="preserve"> dopravy na zvýšenie bezpečnosti na cestách a križovatkách zamerané na organizáciu, reguláciu a riadenie dopravy (signalizačné zariadenia, ktoré reagujú na rýchlosť vozidiel, a pod.),</w:t>
      </w:r>
    </w:p>
    <w:p w14:paraId="13739874" w14:textId="77777777" w:rsidR="00B30036" w:rsidRPr="00B30036" w:rsidRDefault="00B30036" w:rsidP="00354A5D">
      <w:pPr>
        <w:pStyle w:val="Odsekzoznamu"/>
        <w:numPr>
          <w:ilvl w:val="0"/>
          <w:numId w:val="4"/>
        </w:numPr>
        <w:spacing w:after="60"/>
        <w:ind w:left="321" w:hanging="270"/>
        <w:jc w:val="both"/>
        <w:rPr>
          <w:rFonts w:ascii="Arial" w:eastAsia="Helvetica" w:hAnsi="Arial" w:cs="Arial"/>
          <w:color w:val="000000" w:themeColor="text1"/>
          <w:sz w:val="19"/>
          <w:szCs w:val="19"/>
          <w:lang w:val="sk-SK"/>
        </w:rPr>
      </w:pPr>
      <w:r w:rsidRPr="004D7ADC">
        <w:rPr>
          <w:rFonts w:ascii="Arial" w:eastAsia="Helvetica" w:hAnsi="Arial" w:cs="Arial"/>
          <w:color w:val="000000" w:themeColor="text1"/>
          <w:sz w:val="19"/>
          <w:szCs w:val="19"/>
          <w:lang w:val="sk-SK"/>
        </w:rPr>
        <w:t>zavádza</w:t>
      </w:r>
      <w:r>
        <w:rPr>
          <w:rFonts w:ascii="Arial" w:eastAsia="Helvetica" w:hAnsi="Arial" w:cs="Arial"/>
          <w:color w:val="000000" w:themeColor="text1"/>
          <w:sz w:val="19"/>
          <w:szCs w:val="19"/>
          <w:lang w:val="sk-SK"/>
        </w:rPr>
        <w:t xml:space="preserve">nie </w:t>
      </w:r>
      <w:r w:rsidRPr="004D7ADC">
        <w:rPr>
          <w:rFonts w:ascii="Arial" w:eastAsia="Helvetica" w:hAnsi="Arial" w:cs="Arial"/>
          <w:color w:val="000000" w:themeColor="text1"/>
          <w:sz w:val="19"/>
          <w:szCs w:val="19"/>
          <w:lang w:val="sk-SK"/>
        </w:rPr>
        <w:t>dopravn</w:t>
      </w:r>
      <w:r>
        <w:rPr>
          <w:rFonts w:ascii="Arial" w:eastAsia="Helvetica" w:hAnsi="Arial" w:cs="Arial"/>
          <w:color w:val="000000" w:themeColor="text1"/>
          <w:sz w:val="19"/>
          <w:szCs w:val="19"/>
          <w:lang w:val="sk-SK"/>
        </w:rPr>
        <w:t>ých</w:t>
      </w:r>
      <w:r w:rsidRPr="004D7ADC">
        <w:rPr>
          <w:rFonts w:ascii="Arial" w:eastAsia="Helvetica" w:hAnsi="Arial" w:cs="Arial"/>
          <w:color w:val="000000" w:themeColor="text1"/>
          <w:sz w:val="19"/>
          <w:szCs w:val="19"/>
          <w:lang w:val="sk-SK"/>
        </w:rPr>
        <w:t xml:space="preserve"> subsystém</w:t>
      </w:r>
      <w:r>
        <w:rPr>
          <w:rFonts w:ascii="Arial" w:eastAsia="Helvetica" w:hAnsi="Arial" w:cs="Arial"/>
          <w:color w:val="000000" w:themeColor="text1"/>
          <w:sz w:val="19"/>
          <w:szCs w:val="19"/>
          <w:lang w:val="sk-SK"/>
        </w:rPr>
        <w:t>ov</w:t>
      </w:r>
      <w:r w:rsidRPr="004D7ADC">
        <w:rPr>
          <w:rFonts w:ascii="Arial" w:eastAsia="Helvetica" w:hAnsi="Arial" w:cs="Arial"/>
          <w:color w:val="000000" w:themeColor="text1"/>
          <w:sz w:val="19"/>
          <w:szCs w:val="19"/>
          <w:lang w:val="sk-SK"/>
        </w:rPr>
        <w:t xml:space="preserve"> zabezpečujúc</w:t>
      </w:r>
      <w:r>
        <w:rPr>
          <w:rFonts w:ascii="Arial" w:eastAsia="Helvetica" w:hAnsi="Arial" w:cs="Arial"/>
          <w:color w:val="000000" w:themeColor="text1"/>
          <w:sz w:val="19"/>
          <w:szCs w:val="19"/>
          <w:lang w:val="sk-SK"/>
        </w:rPr>
        <w:t>ich</w:t>
      </w:r>
      <w:r w:rsidRPr="004D7ADC">
        <w:rPr>
          <w:rFonts w:ascii="Arial" w:eastAsia="Helvetica" w:hAnsi="Arial" w:cs="Arial"/>
          <w:color w:val="000000" w:themeColor="text1"/>
          <w:sz w:val="19"/>
          <w:szCs w:val="19"/>
          <w:lang w:val="sk-SK"/>
        </w:rPr>
        <w:t xml:space="preserve"> zvyšovanie úrovne bezpečnostných aspektov pre bezpečný pohyb zraniteľných účastníkov premávky, predovšetkým chodcov a cyklistov (radarové </w:t>
      </w:r>
      <w:r w:rsidRPr="00B30036">
        <w:rPr>
          <w:rFonts w:ascii="Arial" w:eastAsia="Helvetica" w:hAnsi="Arial" w:cs="Arial"/>
          <w:color w:val="000000" w:themeColor="text1"/>
          <w:sz w:val="19"/>
          <w:szCs w:val="19"/>
          <w:lang w:val="sk-SK"/>
        </w:rPr>
        <w:t>merače rýchlosti, vhodné prv</w:t>
      </w:r>
      <w:r w:rsidR="00354A5D">
        <w:rPr>
          <w:rFonts w:ascii="Arial" w:eastAsia="Helvetica" w:hAnsi="Arial" w:cs="Arial"/>
          <w:color w:val="000000" w:themeColor="text1"/>
          <w:sz w:val="19"/>
          <w:szCs w:val="19"/>
          <w:lang w:val="sk-SK"/>
        </w:rPr>
        <w:t>ky upokojovania dopravy a pod.),</w:t>
      </w:r>
    </w:p>
    <w:p w14:paraId="54AC42D3" w14:textId="77777777" w:rsidR="00B30036" w:rsidRDefault="00B30036" w:rsidP="00354A5D">
      <w:pPr>
        <w:pStyle w:val="Odsekzoznamu"/>
        <w:numPr>
          <w:ilvl w:val="0"/>
          <w:numId w:val="4"/>
        </w:numPr>
        <w:spacing w:after="60"/>
        <w:ind w:left="321" w:hanging="270"/>
        <w:jc w:val="both"/>
        <w:rPr>
          <w:rFonts w:ascii="Arial" w:eastAsia="Helvetica" w:hAnsi="Arial" w:cs="Arial"/>
          <w:color w:val="000000" w:themeColor="text1"/>
          <w:sz w:val="19"/>
          <w:szCs w:val="19"/>
          <w:lang w:val="sk-SK"/>
        </w:rPr>
      </w:pPr>
      <w:r w:rsidRPr="00B30036">
        <w:rPr>
          <w:rFonts w:ascii="Arial" w:eastAsia="Helvetica" w:hAnsi="Arial" w:cs="Arial"/>
          <w:color w:val="000000" w:themeColor="text1"/>
          <w:sz w:val="19"/>
          <w:szCs w:val="19"/>
          <w:lang w:val="sk-SK"/>
        </w:rPr>
        <w:t>zmierňovanie dopadov negatívnych vplyvov dopravy na životné prostredie a obyvateľov prejazdných úsekov ciest cez mestá a obce (napr. budovanie protihlukových opatrení, účinných systémov odvodnenia a pod.).</w:t>
      </w:r>
    </w:p>
    <w:p w14:paraId="6F8C8AB1" w14:textId="77777777" w:rsidR="00B30036" w:rsidRDefault="00B30036" w:rsidP="00354A5D">
      <w:pPr>
        <w:spacing w:after="60"/>
        <w:jc w:val="both"/>
        <w:rPr>
          <w:rFonts w:ascii="Arial" w:hAnsi="Arial" w:cs="Arial"/>
          <w:color w:val="000000" w:themeColor="text1"/>
          <w:sz w:val="19"/>
          <w:szCs w:val="19"/>
        </w:rPr>
      </w:pPr>
    </w:p>
    <w:p w14:paraId="7DB193AB" w14:textId="77777777" w:rsidR="00736E4E" w:rsidRDefault="00B30036" w:rsidP="00354A5D">
      <w:pPr>
        <w:spacing w:after="60"/>
        <w:jc w:val="both"/>
        <w:rPr>
          <w:rFonts w:ascii="Arial" w:hAnsi="Arial" w:cs="Arial"/>
          <w:color w:val="000000" w:themeColor="text1"/>
          <w:sz w:val="19"/>
          <w:szCs w:val="19"/>
        </w:rPr>
      </w:pPr>
      <w:r w:rsidRPr="00B30036">
        <w:rPr>
          <w:rFonts w:ascii="Arial" w:hAnsi="Arial" w:cs="Arial"/>
          <w:color w:val="000000" w:themeColor="text1"/>
          <w:sz w:val="19"/>
          <w:szCs w:val="19"/>
        </w:rPr>
        <w:t>Hodnotiteľ priradí príslušnú bodovú hodnotu (</w:t>
      </w:r>
      <w:r>
        <w:rPr>
          <w:rFonts w:ascii="Arial" w:hAnsi="Arial" w:cs="Arial"/>
          <w:color w:val="000000" w:themeColor="text1"/>
          <w:sz w:val="19"/>
          <w:szCs w:val="19"/>
        </w:rPr>
        <w:t>4,</w:t>
      </w:r>
      <w:r w:rsidRPr="00B30036">
        <w:rPr>
          <w:rFonts w:ascii="Arial" w:hAnsi="Arial" w:cs="Arial"/>
          <w:color w:val="000000" w:themeColor="text1"/>
          <w:sz w:val="19"/>
          <w:szCs w:val="19"/>
        </w:rPr>
        <w:t>3,</w:t>
      </w:r>
      <w:r>
        <w:rPr>
          <w:rFonts w:ascii="Arial" w:hAnsi="Arial" w:cs="Arial"/>
          <w:color w:val="000000" w:themeColor="text1"/>
          <w:sz w:val="19"/>
          <w:szCs w:val="19"/>
        </w:rPr>
        <w:t>2,1,</w:t>
      </w:r>
      <w:r w:rsidRPr="00B30036">
        <w:rPr>
          <w:rFonts w:ascii="Arial" w:hAnsi="Arial" w:cs="Arial"/>
          <w:color w:val="000000" w:themeColor="text1"/>
          <w:sz w:val="19"/>
          <w:szCs w:val="19"/>
        </w:rPr>
        <w:t xml:space="preserve">0) v zmysle popisu </w:t>
      </w:r>
      <w:r w:rsidR="001A38E5">
        <w:rPr>
          <w:rFonts w:ascii="Arial" w:hAnsi="Arial" w:cs="Arial"/>
          <w:color w:val="000000" w:themeColor="text1"/>
          <w:sz w:val="19"/>
          <w:szCs w:val="19"/>
        </w:rPr>
        <w:t>aplikácie hodnotiac</w:t>
      </w:r>
      <w:r w:rsidR="002616C1">
        <w:rPr>
          <w:rFonts w:ascii="Arial" w:hAnsi="Arial" w:cs="Arial"/>
          <w:color w:val="000000" w:themeColor="text1"/>
          <w:sz w:val="19"/>
          <w:szCs w:val="19"/>
        </w:rPr>
        <w:t>eho kritéria podľa počtu riešených</w:t>
      </w:r>
      <w:r w:rsidR="001A38E5">
        <w:rPr>
          <w:rFonts w:ascii="Arial" w:hAnsi="Arial" w:cs="Arial"/>
          <w:color w:val="000000" w:themeColor="text1"/>
          <w:sz w:val="19"/>
          <w:szCs w:val="19"/>
        </w:rPr>
        <w:t xml:space="preserve"> oblastí. </w:t>
      </w:r>
      <w:r w:rsidR="00FE5E63"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00FE5E63" w:rsidRPr="003C6DE1">
        <w:rPr>
          <w:rFonts w:ascii="Arial" w:hAnsi="Arial" w:cs="Arial"/>
          <w:color w:val="000000" w:themeColor="text1"/>
          <w:sz w:val="19"/>
          <w:szCs w:val="19"/>
        </w:rPr>
        <w:t xml:space="preserve"> kritéria</w:t>
      </w:r>
      <w:r w:rsidR="00E84DDD" w:rsidRPr="003C6DE1">
        <w:rPr>
          <w:rFonts w:ascii="Arial" w:hAnsi="Arial" w:cs="Arial"/>
          <w:color w:val="000000" w:themeColor="text1"/>
          <w:sz w:val="19"/>
          <w:szCs w:val="19"/>
        </w:rPr>
        <w:t>.</w:t>
      </w:r>
    </w:p>
    <w:p w14:paraId="73B31A72" w14:textId="77777777" w:rsidR="008F4707" w:rsidRDefault="008F4707" w:rsidP="00354A5D">
      <w:pPr>
        <w:spacing w:after="60"/>
        <w:jc w:val="both"/>
        <w:rPr>
          <w:rFonts w:ascii="Arial" w:hAnsi="Arial" w:cs="Arial"/>
          <w:color w:val="000000" w:themeColor="text1"/>
          <w:sz w:val="19"/>
          <w:szCs w:val="19"/>
        </w:rPr>
      </w:pPr>
    </w:p>
    <w:p w14:paraId="390A75EF" w14:textId="77777777" w:rsidR="008F4707" w:rsidRDefault="008F4707" w:rsidP="00354A5D">
      <w:pPr>
        <w:spacing w:after="60"/>
        <w:jc w:val="both"/>
        <w:rPr>
          <w:rFonts w:ascii="Arial" w:hAnsi="Arial" w:cs="Arial"/>
          <w:color w:val="000000" w:themeColor="text1"/>
          <w:sz w:val="19"/>
          <w:szCs w:val="19"/>
        </w:rPr>
      </w:pPr>
    </w:p>
    <w:tbl>
      <w:tblPr>
        <w:tblStyle w:val="TableGrid2"/>
        <w:tblW w:w="5000" w:type="pct"/>
        <w:tblLayout w:type="fixed"/>
        <w:tblLook w:val="04A0" w:firstRow="1" w:lastRow="0" w:firstColumn="1" w:lastColumn="0" w:noHBand="0" w:noVBand="1"/>
      </w:tblPr>
      <w:tblGrid>
        <w:gridCol w:w="572"/>
        <w:gridCol w:w="14554"/>
      </w:tblGrid>
      <w:tr w:rsidR="00736E4E" w:rsidRPr="003C6DE1" w14:paraId="60B3A086" w14:textId="77777777" w:rsidTr="00736E4E">
        <w:trPr>
          <w:trHeight w:val="418"/>
        </w:trPr>
        <w:tc>
          <w:tcPr>
            <w:tcW w:w="18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C83F980" w14:textId="77777777" w:rsidR="00736E4E" w:rsidRPr="003C6DE1" w:rsidRDefault="00736E4E" w:rsidP="00B01AB6">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3.</w:t>
            </w:r>
          </w:p>
        </w:tc>
        <w:tc>
          <w:tcPr>
            <w:tcW w:w="4811"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E077F83" w14:textId="77777777" w:rsidR="00736E4E" w:rsidRPr="003C6DE1" w:rsidRDefault="00736E4E" w:rsidP="00B01AB6">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6223002" w14:textId="77777777" w:rsidR="00150136" w:rsidRPr="003C6DE1" w:rsidRDefault="00150136" w:rsidP="009F2D40">
      <w:pPr>
        <w:spacing w:after="0"/>
        <w:rPr>
          <w:rFonts w:ascii="Arial" w:hAnsi="Arial" w:cs="Arial"/>
        </w:rPr>
      </w:pPr>
    </w:p>
    <w:tbl>
      <w:tblPr>
        <w:tblStyle w:val="TableGrid2"/>
        <w:tblW w:w="5000" w:type="pct"/>
        <w:tblLayout w:type="fixed"/>
        <w:tblLook w:val="04A0" w:firstRow="1" w:lastRow="0" w:firstColumn="1" w:lastColumn="0" w:noHBand="0" w:noVBand="1"/>
      </w:tblPr>
      <w:tblGrid>
        <w:gridCol w:w="595"/>
        <w:gridCol w:w="2526"/>
        <w:gridCol w:w="2944"/>
        <w:gridCol w:w="1274"/>
        <w:gridCol w:w="1558"/>
        <w:gridCol w:w="6229"/>
      </w:tblGrid>
      <w:tr w:rsidR="009F2D40" w:rsidRPr="003C6DE1" w14:paraId="5D1559F1" w14:textId="77777777" w:rsidTr="009F2D40">
        <w:trPr>
          <w:trHeight w:val="388"/>
        </w:trPr>
        <w:tc>
          <w:tcPr>
            <w:tcW w:w="197" w:type="pct"/>
            <w:shd w:val="clear" w:color="auto" w:fill="DEEAF6" w:themeFill="accent1" w:themeFillTint="33"/>
            <w:vAlign w:val="center"/>
            <w:hideMark/>
          </w:tcPr>
          <w:p w14:paraId="4898BC2E"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5" w:type="pct"/>
            <w:shd w:val="clear" w:color="auto" w:fill="DEEAF6" w:themeFill="accent1" w:themeFillTint="33"/>
            <w:vAlign w:val="center"/>
            <w:hideMark/>
          </w:tcPr>
          <w:p w14:paraId="2678096E"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73" w:type="pct"/>
            <w:shd w:val="clear" w:color="auto" w:fill="DEEAF6" w:themeFill="accent1" w:themeFillTint="33"/>
            <w:vAlign w:val="center"/>
            <w:hideMark/>
          </w:tcPr>
          <w:p w14:paraId="660E76D5"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21" w:type="pct"/>
            <w:shd w:val="clear" w:color="auto" w:fill="DEEAF6" w:themeFill="accent1" w:themeFillTint="33"/>
            <w:vAlign w:val="center"/>
            <w:hideMark/>
          </w:tcPr>
          <w:p w14:paraId="53F1BA38" w14:textId="77777777" w:rsidR="00736E4E" w:rsidRPr="003C6DE1" w:rsidRDefault="00736E4E" w:rsidP="00FB255B">
            <w:pPr>
              <w:keepNext/>
              <w:keepLines/>
              <w:widowControl w:val="0"/>
              <w:spacing w:line="288" w:lineRule="auto"/>
              <w:ind w:left="31" w:hanging="12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5" w:type="pct"/>
            <w:shd w:val="clear" w:color="auto" w:fill="DEEAF6" w:themeFill="accent1" w:themeFillTint="33"/>
            <w:vAlign w:val="center"/>
            <w:hideMark/>
          </w:tcPr>
          <w:p w14:paraId="7B81E54F" w14:textId="77777777" w:rsidR="00736E4E" w:rsidRPr="003C6DE1" w:rsidRDefault="00736E4E"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61" w:type="pct"/>
            <w:shd w:val="clear" w:color="auto" w:fill="DEEAF6" w:themeFill="accent1" w:themeFillTint="33"/>
            <w:vAlign w:val="center"/>
            <w:hideMark/>
          </w:tcPr>
          <w:p w14:paraId="41470847"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5D248DCF" w14:textId="77777777" w:rsidTr="009F2D40">
        <w:trPr>
          <w:trHeight w:val="2143"/>
        </w:trPr>
        <w:tc>
          <w:tcPr>
            <w:tcW w:w="197" w:type="pct"/>
            <w:vMerge w:val="restart"/>
            <w:tcBorders>
              <w:top w:val="single" w:sz="4" w:space="0" w:color="auto"/>
              <w:left w:val="single" w:sz="4" w:space="0" w:color="auto"/>
              <w:bottom w:val="single" w:sz="4" w:space="0" w:color="auto"/>
              <w:right w:val="single" w:sz="4" w:space="0" w:color="auto"/>
            </w:tcBorders>
            <w:vAlign w:val="center"/>
            <w:hideMark/>
          </w:tcPr>
          <w:p w14:paraId="17285DB3" w14:textId="77777777" w:rsidR="00EE36EB" w:rsidRPr="003C6DE1" w:rsidRDefault="00EE36EB"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835" w:type="pct"/>
            <w:vMerge w:val="restart"/>
            <w:tcBorders>
              <w:top w:val="single" w:sz="4" w:space="0" w:color="auto"/>
              <w:left w:val="single" w:sz="4" w:space="0" w:color="auto"/>
              <w:bottom w:val="single" w:sz="4" w:space="0" w:color="auto"/>
              <w:right w:val="single" w:sz="4" w:space="0" w:color="auto"/>
            </w:tcBorders>
            <w:vAlign w:val="center"/>
            <w:hideMark/>
          </w:tcPr>
          <w:p w14:paraId="029F6C21" w14:textId="77777777" w:rsidR="00EE36EB" w:rsidRPr="003C6DE1" w:rsidRDefault="00EE36EB"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Posúdenie administratívnych a odborných kapacít na riadenie a realizáciu projektu</w:t>
            </w:r>
          </w:p>
        </w:tc>
        <w:tc>
          <w:tcPr>
            <w:tcW w:w="973" w:type="pct"/>
            <w:vMerge w:val="restart"/>
            <w:tcBorders>
              <w:top w:val="single" w:sz="4" w:space="0" w:color="auto"/>
              <w:left w:val="single" w:sz="4" w:space="0" w:color="auto"/>
              <w:bottom w:val="single" w:sz="4" w:space="0" w:color="auto"/>
              <w:right w:val="single" w:sz="4" w:space="0" w:color="auto"/>
            </w:tcBorders>
            <w:vAlign w:val="center"/>
          </w:tcPr>
          <w:p w14:paraId="3903E822" w14:textId="77777777" w:rsidR="00EE36EB" w:rsidRPr="00EF7063" w:rsidRDefault="00EE36EB" w:rsidP="009F2D40">
            <w:pPr>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6D454BB0" w14:textId="074F6D66" w:rsidR="00EE36EB" w:rsidRPr="003C6DE1" w:rsidRDefault="00EE36EB" w:rsidP="009F2D40">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r w:rsidRPr="004D7ADC">
              <w:rPr>
                <w:rFonts w:ascii="Arial" w:hAnsi="Arial" w:cs="Arial"/>
                <w:color w:val="000000" w:themeColor="text1"/>
                <w:sz w:val="19"/>
                <w:szCs w:val="19"/>
              </w:rPr>
              <w:t xml:space="preserve"> </w:t>
            </w:r>
          </w:p>
        </w:tc>
        <w:tc>
          <w:tcPr>
            <w:tcW w:w="421" w:type="pct"/>
            <w:vMerge w:val="restart"/>
            <w:tcBorders>
              <w:top w:val="single" w:sz="4" w:space="0" w:color="auto"/>
              <w:left w:val="single" w:sz="4" w:space="0" w:color="auto"/>
              <w:bottom w:val="single" w:sz="4" w:space="0" w:color="auto"/>
              <w:right w:val="single" w:sz="4" w:space="0" w:color="auto"/>
            </w:tcBorders>
            <w:vAlign w:val="center"/>
          </w:tcPr>
          <w:p w14:paraId="16758990" w14:textId="77777777" w:rsidR="00EE36EB" w:rsidRPr="004D7ADC" w:rsidRDefault="00EE36EB" w:rsidP="00A6608D">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62B1F12"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15" w:type="pct"/>
            <w:tcBorders>
              <w:top w:val="single" w:sz="4" w:space="0" w:color="auto"/>
              <w:left w:val="single" w:sz="4" w:space="0" w:color="auto"/>
              <w:bottom w:val="single" w:sz="4" w:space="0" w:color="auto"/>
              <w:right w:val="single" w:sz="4" w:space="0" w:color="auto"/>
            </w:tcBorders>
            <w:vAlign w:val="center"/>
          </w:tcPr>
          <w:p w14:paraId="2F53D380"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2061" w:type="pct"/>
            <w:tcBorders>
              <w:top w:val="single" w:sz="4" w:space="0" w:color="auto"/>
              <w:left w:val="single" w:sz="4" w:space="0" w:color="auto"/>
              <w:bottom w:val="single" w:sz="4" w:space="0" w:color="auto"/>
              <w:right w:val="single" w:sz="4" w:space="0" w:color="auto"/>
            </w:tcBorders>
            <w:vAlign w:val="center"/>
            <w:hideMark/>
          </w:tcPr>
          <w:p w14:paraId="3DE5A6CC" w14:textId="77777777" w:rsidR="00EE36EB" w:rsidRPr="004D7ADC" w:rsidRDefault="00EE36EB" w:rsidP="009F2D40">
            <w:pPr>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4D7ADC">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2E3CBD06" w14:textId="77777777" w:rsidR="00EE36EB" w:rsidRPr="004D7ADC" w:rsidRDefault="00EE36EB" w:rsidP="009F2D40">
            <w:pPr>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má zabezpečené, resp. deklaruje zabezpečenie riadenia projektu:</w:t>
            </w:r>
          </w:p>
          <w:p w14:paraId="6B2C4BA5" w14:textId="77777777" w:rsidR="00EE36EB" w:rsidRPr="004D7ADC" w:rsidRDefault="00EE36EB" w:rsidP="009F2D40">
            <w:pPr>
              <w:numPr>
                <w:ilvl w:val="0"/>
                <w:numId w:val="5"/>
              </w:numPr>
              <w:ind w:left="308" w:hanging="283"/>
              <w:contextualSpacing/>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1D5EE930" w14:textId="77777777" w:rsidR="00EE36EB" w:rsidRPr="003C6DE1" w:rsidRDefault="00EE36EB" w:rsidP="009F2D40">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internými kapacitami primeranými rozsahu projektu, ktoré majú skúsenosti s riadením </w:t>
            </w:r>
            <w:r w:rsidRPr="00B7272C">
              <w:rPr>
                <w:rFonts w:ascii="Arial" w:eastAsia="Times New Roman" w:hAnsi="Arial" w:cs="Arial"/>
                <w:color w:val="000000"/>
                <w:sz w:val="19"/>
                <w:szCs w:val="19"/>
                <w:lang w:eastAsia="sk-SK"/>
              </w:rPr>
              <w:t>obdobných/porovnateľných projektov</w:t>
            </w:r>
            <w:r w:rsidRPr="004D7ADC">
              <w:rPr>
                <w:rFonts w:ascii="Arial" w:eastAsia="Helvetica" w:hAnsi="Arial" w:cs="Arial"/>
                <w:color w:val="000000" w:themeColor="text1"/>
                <w:sz w:val="19"/>
                <w:szCs w:val="19"/>
                <w:lang w:bidi="en-US"/>
              </w:rPr>
              <w:t>.</w:t>
            </w:r>
          </w:p>
        </w:tc>
      </w:tr>
      <w:tr w:rsidR="00BE6DD7" w:rsidRPr="003C6DE1" w14:paraId="76204BE6" w14:textId="77777777" w:rsidTr="009F2D40">
        <w:trPr>
          <w:trHeight w:val="315"/>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5E6120F4" w14:textId="77777777" w:rsidR="00EE36EB" w:rsidRPr="003C6DE1" w:rsidRDefault="00EE36EB" w:rsidP="002B4558">
            <w:pPr>
              <w:spacing w:line="288" w:lineRule="auto"/>
              <w:jc w:val="center"/>
              <w:rPr>
                <w:rFonts w:ascii="Arial" w:hAnsi="Arial" w:cs="Arial"/>
                <w:color w:val="000000" w:themeColor="text1"/>
                <w:sz w:val="19"/>
                <w:szCs w:val="19"/>
              </w:rPr>
            </w:pP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4F3A19EA" w14:textId="77777777" w:rsidR="00EE36EB" w:rsidRPr="003C6DE1" w:rsidRDefault="00EE36EB" w:rsidP="002B4558">
            <w:pPr>
              <w:spacing w:line="288" w:lineRule="auto"/>
              <w:rPr>
                <w:rFonts w:ascii="Arial" w:hAnsi="Arial" w:cs="Arial"/>
                <w:color w:val="000000" w:themeColor="text1"/>
                <w:sz w:val="19"/>
                <w:szCs w:val="19"/>
              </w:rPr>
            </w:pPr>
          </w:p>
        </w:tc>
        <w:tc>
          <w:tcPr>
            <w:tcW w:w="973" w:type="pct"/>
            <w:vMerge/>
            <w:tcBorders>
              <w:top w:val="single" w:sz="4" w:space="0" w:color="auto"/>
              <w:left w:val="single" w:sz="4" w:space="0" w:color="auto"/>
              <w:bottom w:val="single" w:sz="4" w:space="0" w:color="auto"/>
              <w:right w:val="single" w:sz="4" w:space="0" w:color="auto"/>
            </w:tcBorders>
            <w:vAlign w:val="center"/>
            <w:hideMark/>
          </w:tcPr>
          <w:p w14:paraId="030107B8" w14:textId="77777777" w:rsidR="00EE36EB" w:rsidRPr="003C6DE1" w:rsidRDefault="00EE36EB" w:rsidP="002B4558">
            <w:pPr>
              <w:spacing w:line="288" w:lineRule="auto"/>
              <w:rPr>
                <w:rFonts w:ascii="Arial" w:hAnsi="Arial" w:cs="Arial"/>
                <w:color w:val="000000" w:themeColor="text1"/>
                <w:sz w:val="19"/>
                <w:szCs w:val="19"/>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14:paraId="5991CBEC"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15" w:type="pct"/>
            <w:tcBorders>
              <w:top w:val="single" w:sz="4" w:space="0" w:color="auto"/>
              <w:left w:val="single" w:sz="4" w:space="0" w:color="auto"/>
              <w:bottom w:val="single" w:sz="4" w:space="0" w:color="auto"/>
              <w:right w:val="single" w:sz="4" w:space="0" w:color="auto"/>
            </w:tcBorders>
            <w:vAlign w:val="center"/>
          </w:tcPr>
          <w:p w14:paraId="494911C6"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2061" w:type="pct"/>
            <w:tcBorders>
              <w:top w:val="single" w:sz="4" w:space="0" w:color="auto"/>
              <w:left w:val="single" w:sz="4" w:space="0" w:color="auto"/>
              <w:bottom w:val="single" w:sz="4" w:space="0" w:color="auto"/>
              <w:right w:val="single" w:sz="4" w:space="0" w:color="auto"/>
            </w:tcBorders>
            <w:vAlign w:val="center"/>
            <w:hideMark/>
          </w:tcPr>
          <w:p w14:paraId="133BBF23"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w:t>
            </w:r>
            <w:r>
              <w:rPr>
                <w:rFonts w:ascii="Arial" w:eastAsia="Helvetica" w:hAnsi="Arial" w:cs="Arial"/>
                <w:color w:val="000000" w:themeColor="text1"/>
                <w:sz w:val="19"/>
                <w:szCs w:val="19"/>
              </w:rPr>
              <w:t> </w:t>
            </w:r>
            <w:r w:rsidRPr="004D7ADC">
              <w:rPr>
                <w:rFonts w:ascii="Arial" w:eastAsia="Helvetica" w:hAnsi="Arial" w:cs="Arial"/>
                <w:color w:val="000000" w:themeColor="text1"/>
                <w:sz w:val="19"/>
                <w:szCs w:val="19"/>
              </w:rPr>
              <w:t>oblastí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ako napr. počet administratívnych a odborných kapacít, zadefinovanie jednotlivých kompetencií v rámci projektového tímu a pod.</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sa objavujú nedostatky, ktoré však nemajú rozhodujúci vplyv na správne riadenie a implementáciu projektu. </w:t>
            </w:r>
          </w:p>
        </w:tc>
      </w:tr>
      <w:tr w:rsidR="00BE6DD7" w:rsidRPr="003C6DE1" w14:paraId="2B960CC6" w14:textId="77777777" w:rsidTr="009F2D40">
        <w:trPr>
          <w:trHeight w:val="360"/>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500C9A82" w14:textId="77777777" w:rsidR="00EE36EB" w:rsidRPr="003C6DE1" w:rsidRDefault="00EE36EB" w:rsidP="002B4558">
            <w:pPr>
              <w:spacing w:line="288" w:lineRule="auto"/>
              <w:jc w:val="center"/>
              <w:rPr>
                <w:rFonts w:ascii="Arial" w:hAnsi="Arial" w:cs="Arial"/>
                <w:color w:val="000000" w:themeColor="text1"/>
                <w:sz w:val="19"/>
                <w:szCs w:val="19"/>
              </w:rPr>
            </w:pP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0E90530F" w14:textId="77777777" w:rsidR="00EE36EB" w:rsidRPr="003C6DE1" w:rsidRDefault="00EE36EB" w:rsidP="002B4558">
            <w:pPr>
              <w:spacing w:line="288" w:lineRule="auto"/>
              <w:rPr>
                <w:rFonts w:ascii="Arial" w:hAnsi="Arial" w:cs="Arial"/>
                <w:color w:val="000000" w:themeColor="text1"/>
                <w:sz w:val="19"/>
                <w:szCs w:val="19"/>
              </w:rPr>
            </w:pPr>
          </w:p>
        </w:tc>
        <w:tc>
          <w:tcPr>
            <w:tcW w:w="973" w:type="pct"/>
            <w:vMerge/>
            <w:tcBorders>
              <w:top w:val="single" w:sz="4" w:space="0" w:color="auto"/>
              <w:left w:val="single" w:sz="4" w:space="0" w:color="auto"/>
              <w:bottom w:val="single" w:sz="4" w:space="0" w:color="auto"/>
              <w:right w:val="single" w:sz="4" w:space="0" w:color="auto"/>
            </w:tcBorders>
            <w:vAlign w:val="center"/>
            <w:hideMark/>
          </w:tcPr>
          <w:p w14:paraId="51CF1428" w14:textId="77777777" w:rsidR="00EE36EB" w:rsidRPr="003C6DE1" w:rsidRDefault="00EE36EB" w:rsidP="002B4558">
            <w:pPr>
              <w:spacing w:line="288" w:lineRule="auto"/>
              <w:rPr>
                <w:rFonts w:ascii="Arial" w:hAnsi="Arial" w:cs="Arial"/>
                <w:color w:val="000000" w:themeColor="text1"/>
                <w:sz w:val="19"/>
                <w:szCs w:val="19"/>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14:paraId="104514BB"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15" w:type="pct"/>
            <w:tcBorders>
              <w:top w:val="single" w:sz="4" w:space="0" w:color="auto"/>
              <w:left w:val="single" w:sz="4" w:space="0" w:color="auto"/>
              <w:bottom w:val="single" w:sz="4" w:space="0" w:color="auto"/>
              <w:right w:val="single" w:sz="4" w:space="0" w:color="auto"/>
            </w:tcBorders>
            <w:vAlign w:val="center"/>
            <w:hideMark/>
          </w:tcPr>
          <w:p w14:paraId="45390760"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61" w:type="pct"/>
            <w:tcBorders>
              <w:top w:val="single" w:sz="4" w:space="0" w:color="auto"/>
              <w:left w:val="single" w:sz="4" w:space="0" w:color="auto"/>
              <w:bottom w:val="single" w:sz="4" w:space="0" w:color="auto"/>
              <w:right w:val="single" w:sz="4" w:space="0" w:color="auto"/>
            </w:tcBorders>
            <w:vAlign w:val="center"/>
            <w:hideMark/>
          </w:tcPr>
          <w:p w14:paraId="37DCC59E"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ohrozujú správne riadenie a implementáciu projektu.</w:t>
            </w:r>
          </w:p>
        </w:tc>
      </w:tr>
    </w:tbl>
    <w:p w14:paraId="3674E19F" w14:textId="17ADB3D2" w:rsidR="0010711D" w:rsidRPr="003C6DE1" w:rsidRDefault="0010711D"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87075D">
        <w:rPr>
          <w:rFonts w:ascii="Arial" w:hAnsi="Arial" w:cs="Arial"/>
          <w:color w:val="000000" w:themeColor="text1"/>
          <w:sz w:val="19"/>
          <w:szCs w:val="19"/>
        </w:rPr>
        <w:t> </w:t>
      </w:r>
      <w:r w:rsidRPr="003C6DE1">
        <w:rPr>
          <w:rFonts w:ascii="Arial" w:hAnsi="Arial" w:cs="Arial"/>
          <w:color w:val="000000" w:themeColor="text1"/>
          <w:sz w:val="19"/>
          <w:szCs w:val="19"/>
        </w:rPr>
        <w:t>časti</w:t>
      </w:r>
      <w:r w:rsidR="0087075D">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w:t>
      </w:r>
      <w:r w:rsidR="00D10FA5" w:rsidRPr="003C6DE1">
        <w:rPr>
          <w:rFonts w:ascii="Arial" w:hAnsi="Arial" w:cs="Arial"/>
          <w:color w:val="000000" w:themeColor="text1"/>
          <w:sz w:val="19"/>
          <w:szCs w:val="19"/>
        </w:rPr>
        <w:t>Situácia</w:t>
      </w:r>
      <w:r w:rsidRPr="003C6DE1">
        <w:rPr>
          <w:rFonts w:ascii="Arial" w:hAnsi="Arial" w:cs="Arial"/>
          <w:color w:val="000000" w:themeColor="text1"/>
          <w:sz w:val="19"/>
          <w:szCs w:val="19"/>
        </w:rPr>
        <w:t xml:space="preserve"> po </w:t>
      </w:r>
      <w:r w:rsidR="00D10FA5" w:rsidRPr="003C6DE1">
        <w:rPr>
          <w:rFonts w:ascii="Arial" w:hAnsi="Arial" w:cs="Arial"/>
          <w:color w:val="000000" w:themeColor="text1"/>
          <w:sz w:val="19"/>
          <w:szCs w:val="19"/>
        </w:rPr>
        <w:t>realizácii</w:t>
      </w:r>
      <w:r w:rsidR="008F6695">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w:t>
      </w:r>
      <w:r w:rsidR="00D10FA5" w:rsidRPr="003C6DE1">
        <w:rPr>
          <w:rFonts w:ascii="Arial" w:hAnsi="Arial" w:cs="Arial"/>
          <w:color w:val="000000" w:themeColor="text1"/>
          <w:sz w:val="19"/>
          <w:szCs w:val="19"/>
        </w:rPr>
        <w:t>Administratívna</w:t>
      </w:r>
      <w:r w:rsidRPr="003C6DE1">
        <w:rPr>
          <w:rFonts w:ascii="Arial" w:hAnsi="Arial" w:cs="Arial"/>
          <w:color w:val="000000" w:themeColor="text1"/>
          <w:sz w:val="19"/>
          <w:szCs w:val="19"/>
        </w:rPr>
        <w:t xml:space="preserve"> a </w:t>
      </w:r>
      <w:r w:rsidR="00CE0743" w:rsidRPr="003C6DE1">
        <w:rPr>
          <w:rFonts w:ascii="Arial" w:hAnsi="Arial" w:cs="Arial"/>
          <w:color w:val="000000" w:themeColor="text1"/>
          <w:sz w:val="19"/>
          <w:szCs w:val="19"/>
        </w:rPr>
        <w:t>prevádzková</w:t>
      </w:r>
      <w:r w:rsidR="008F6695">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3D00547F" w14:textId="77777777" w:rsidR="0010711D" w:rsidRPr="003C6DE1" w:rsidRDefault="0010711D" w:rsidP="00354A5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50B66DC5" w14:textId="77777777" w:rsidR="0010711D" w:rsidRPr="00D06955" w:rsidRDefault="0010711D"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sidR="00D06955">
        <w:rPr>
          <w:rFonts w:ascii="Arial" w:hAnsi="Arial" w:cs="Arial"/>
          <w:color w:val="000000" w:themeColor="text1"/>
          <w:sz w:val="19"/>
          <w:szCs w:val="19"/>
          <w:lang w:val="sk-SK"/>
        </w:rPr>
        <w:t>posudzuje s</w:t>
      </w:r>
      <w:r w:rsidR="00D06955" w:rsidRPr="001B5E88">
        <w:rPr>
          <w:rFonts w:ascii="Arial" w:hAnsi="Arial" w:cs="Arial"/>
          <w:color w:val="000000" w:themeColor="text1"/>
          <w:sz w:val="19"/>
          <w:szCs w:val="19"/>
          <w:lang w:val="sk-SK"/>
        </w:rPr>
        <w:t>a</w:t>
      </w:r>
      <w:r w:rsidR="000023ED" w:rsidRPr="001B5E88">
        <w:rPr>
          <w:rFonts w:ascii="Arial" w:hAnsi="Arial" w:cs="Arial"/>
          <w:color w:val="000000" w:themeColor="text1"/>
          <w:sz w:val="19"/>
          <w:szCs w:val="19"/>
          <w:lang w:val="sk-SK"/>
        </w:rPr>
        <w:t>,</w:t>
      </w:r>
      <w:r w:rsidR="00D06955">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sidR="00D06955">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sidR="00D06955">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sidR="00D06955">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sidR="00D06955">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019DEC0C" w14:textId="2C1706D5" w:rsidR="0010711D" w:rsidRPr="00857CFE" w:rsidRDefault="0010711D"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lastRenderedPageBreak/>
        <w:t xml:space="preserve">zabezpečenie administratívnych a odborných kapacít pre realizáciu projektu: </w:t>
      </w:r>
      <w:r w:rsidR="00697851">
        <w:rPr>
          <w:rFonts w:ascii="Arial" w:hAnsi="Arial" w:cs="Arial"/>
          <w:color w:val="000000" w:themeColor="text1"/>
          <w:sz w:val="19"/>
          <w:szCs w:val="19"/>
          <w:lang w:val="sk-SK"/>
        </w:rPr>
        <w:t>posudzuje sa</w:t>
      </w:r>
      <w:r w:rsidR="0048351F" w:rsidRPr="001B5E88">
        <w:rPr>
          <w:rFonts w:ascii="Arial" w:hAnsi="Arial" w:cs="Arial"/>
          <w:color w:val="000000" w:themeColor="text1"/>
          <w:sz w:val="19"/>
          <w:szCs w:val="19"/>
          <w:lang w:val="sk-SK"/>
        </w:rPr>
        <w:t>,</w:t>
      </w:r>
      <w:r w:rsidR="00697851">
        <w:rPr>
          <w:rFonts w:ascii="Arial" w:hAnsi="Arial" w:cs="Arial"/>
          <w:color w:val="000000" w:themeColor="text1"/>
          <w:sz w:val="19"/>
          <w:szCs w:val="19"/>
          <w:lang w:val="sk-SK"/>
        </w:rPr>
        <w:t xml:space="preserve"> či </w:t>
      </w:r>
      <w:r w:rsidR="00697851" w:rsidRPr="00D06955">
        <w:rPr>
          <w:rFonts w:ascii="Arial" w:hAnsi="Arial" w:cs="Arial"/>
          <w:color w:val="000000" w:themeColor="text1"/>
          <w:sz w:val="19"/>
          <w:szCs w:val="19"/>
          <w:lang w:val="sk-SK"/>
        </w:rPr>
        <w:t xml:space="preserve">žiadateľ </w:t>
      </w:r>
      <w:r w:rsidR="00697851">
        <w:rPr>
          <w:rFonts w:ascii="Arial" w:hAnsi="Arial" w:cs="Arial"/>
          <w:color w:val="000000" w:themeColor="text1"/>
          <w:sz w:val="19"/>
          <w:szCs w:val="19"/>
          <w:lang w:val="sk-SK"/>
        </w:rPr>
        <w:t>preukázal, že disponuje</w:t>
      </w:r>
      <w:r w:rsidR="00697851" w:rsidRPr="00D06955">
        <w:rPr>
          <w:rFonts w:ascii="Arial" w:hAnsi="Arial" w:cs="Arial"/>
          <w:color w:val="000000" w:themeColor="text1"/>
          <w:sz w:val="19"/>
          <w:szCs w:val="19"/>
          <w:lang w:val="sk-SK"/>
        </w:rPr>
        <w:t xml:space="preserve"> </w:t>
      </w:r>
      <w:r w:rsidRPr="00D06955">
        <w:rPr>
          <w:rFonts w:ascii="Arial" w:hAnsi="Arial" w:cs="Arial"/>
          <w:color w:val="000000" w:themeColor="text1"/>
          <w:sz w:val="19"/>
          <w:szCs w:val="19"/>
          <w:lang w:val="sk-SK"/>
        </w:rPr>
        <w:t>internými alebo externými kapacitami na za</w:t>
      </w:r>
      <w:r w:rsidR="00857CFE">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sidR="00857CFE">
        <w:rPr>
          <w:rFonts w:ascii="Arial" w:hAnsi="Arial" w:cs="Arial"/>
          <w:color w:val="000000" w:themeColor="text1"/>
          <w:sz w:val="19"/>
          <w:szCs w:val="19"/>
          <w:lang w:val="sk-SK"/>
        </w:rPr>
        <w:t xml:space="preserve">t.j. </w:t>
      </w:r>
      <w:r w:rsidR="00857CFE"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w:t>
      </w:r>
      <w:r w:rsidR="00857CFE" w:rsidRPr="00857CFE">
        <w:rPr>
          <w:rFonts w:ascii="Arial" w:hAnsi="Arial" w:cs="Arial"/>
          <w:color w:val="000000" w:themeColor="text1"/>
          <w:sz w:val="19"/>
          <w:szCs w:val="19"/>
          <w:lang w:val="sk-SK"/>
        </w:rPr>
        <w:t>iť</w:t>
      </w:r>
      <w:r w:rsidRPr="00857CFE">
        <w:rPr>
          <w:rFonts w:ascii="Arial" w:hAnsi="Arial" w:cs="Arial"/>
          <w:color w:val="000000" w:themeColor="text1"/>
          <w:sz w:val="19"/>
          <w:szCs w:val="19"/>
          <w:lang w:val="sk-SK"/>
        </w:rPr>
        <w:t xml:space="preserve"> dostatočné personálne kapacity s potrebnou odbornou spôsobilosťou a know-how potrebným pre zabezpeče</w:t>
      </w:r>
      <w:r w:rsidR="00857CFE" w:rsidRPr="00857CFE">
        <w:rPr>
          <w:rFonts w:ascii="Arial" w:hAnsi="Arial" w:cs="Arial"/>
          <w:color w:val="000000" w:themeColor="text1"/>
          <w:sz w:val="19"/>
          <w:szCs w:val="19"/>
          <w:lang w:val="sk-SK"/>
        </w:rPr>
        <w:t>nie realizácie aktivít projektu, resp. dokáže formulovať dostatočné odborné požiadavky pre zabezpečenie realizácie aktivít projektu vrátane rozdelenia kompetencií, definovania potrebných odborných znalostí, vzdelania atď.</w:t>
      </w:r>
    </w:p>
    <w:p w14:paraId="227534CB" w14:textId="4456D6B9" w:rsidR="0010711D" w:rsidRPr="003C6DE1" w:rsidRDefault="0010711D" w:rsidP="00354A5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Hodnotiteľ </w:t>
      </w:r>
      <w:r w:rsidR="00A96BEF" w:rsidRPr="003C6DE1">
        <w:rPr>
          <w:rFonts w:ascii="Arial" w:hAnsi="Arial" w:cs="Arial"/>
          <w:color w:val="000000" w:themeColor="text1"/>
          <w:sz w:val="19"/>
          <w:szCs w:val="19"/>
          <w:lang w:val="sk-SK"/>
        </w:rPr>
        <w:t>hodnotí</w:t>
      </w:r>
      <w:r w:rsidRPr="003C6DE1">
        <w:rPr>
          <w:rFonts w:ascii="Arial" w:hAnsi="Arial" w:cs="Arial"/>
          <w:color w:val="000000" w:themeColor="text1"/>
          <w:sz w:val="19"/>
          <w:szCs w:val="19"/>
          <w:lang w:val="sk-SK"/>
        </w:rPr>
        <w:t xml:space="preserve"> najmä mieru zabezpečenia administratívnych a odborných kapacít pre riadenie projektu a to najmä:</w:t>
      </w:r>
    </w:p>
    <w:p w14:paraId="05771E93" w14:textId="08AE2C15" w:rsidR="0010711D" w:rsidRPr="003C6DE1" w:rsidRDefault="007B736B"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komplexným </w:t>
      </w:r>
      <w:r w:rsidR="0010711D" w:rsidRPr="003C6DE1">
        <w:rPr>
          <w:rFonts w:ascii="Arial" w:hAnsi="Arial" w:cs="Arial"/>
          <w:color w:val="000000" w:themeColor="text1"/>
          <w:sz w:val="19"/>
          <w:szCs w:val="19"/>
          <w:lang w:val="sk-SK"/>
        </w:rPr>
        <w:t>definovaním jednotlivých pozícií riadiaceho tímu (napr. hlavný manažér, projektový manažér, finančný manažér</w:t>
      </w:r>
      <w:r w:rsidR="00354A5D">
        <w:rPr>
          <w:rFonts w:ascii="Arial" w:hAnsi="Arial" w:cs="Arial"/>
          <w:color w:val="000000" w:themeColor="text1"/>
          <w:sz w:val="19"/>
          <w:szCs w:val="19"/>
          <w:lang w:val="sk-SK"/>
        </w:rPr>
        <w:t xml:space="preserve">, manažér pre </w:t>
      </w:r>
      <w:r w:rsidR="00322CB9">
        <w:rPr>
          <w:rFonts w:ascii="Arial" w:hAnsi="Arial" w:cs="Arial"/>
          <w:color w:val="000000" w:themeColor="text1"/>
          <w:sz w:val="19"/>
          <w:szCs w:val="19"/>
          <w:lang w:val="sk-SK"/>
        </w:rPr>
        <w:t xml:space="preserve">verejné obstarávanie </w:t>
      </w:r>
      <w:r w:rsidR="00354A5D">
        <w:rPr>
          <w:rFonts w:ascii="Arial" w:hAnsi="Arial" w:cs="Arial"/>
          <w:color w:val="000000" w:themeColor="text1"/>
          <w:sz w:val="19"/>
          <w:szCs w:val="19"/>
          <w:lang w:val="sk-SK"/>
        </w:rPr>
        <w:t>a pod.),</w:t>
      </w:r>
    </w:p>
    <w:p w14:paraId="45DCAFAD" w14:textId="16D19752" w:rsidR="0010711D" w:rsidRPr="003C6DE1" w:rsidRDefault="0010711D"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obsadením jednotlivých pozícií projektového tímu (uvedenie </w:t>
      </w:r>
      <w:r w:rsidR="00FE1EA5">
        <w:rPr>
          <w:rFonts w:ascii="Arial" w:hAnsi="Arial" w:cs="Arial"/>
          <w:color w:val="000000" w:themeColor="text1"/>
          <w:sz w:val="19"/>
          <w:szCs w:val="19"/>
          <w:lang w:val="sk-SK"/>
        </w:rPr>
        <w:t xml:space="preserve">konkrétnych osôb </w:t>
      </w:r>
      <w:r w:rsidRPr="003C6DE1">
        <w:rPr>
          <w:rFonts w:ascii="Arial" w:hAnsi="Arial" w:cs="Arial"/>
          <w:color w:val="000000" w:themeColor="text1"/>
          <w:sz w:val="19"/>
          <w:szCs w:val="19"/>
          <w:lang w:val="sk-SK"/>
        </w:rPr>
        <w:t xml:space="preserve"> jednotlivých </w:t>
      </w:r>
      <w:r w:rsidR="00C47513" w:rsidRPr="003C6DE1">
        <w:rPr>
          <w:rFonts w:ascii="Arial" w:hAnsi="Arial" w:cs="Arial"/>
          <w:color w:val="000000" w:themeColor="text1"/>
          <w:sz w:val="19"/>
          <w:szCs w:val="19"/>
          <w:lang w:val="sk-SK"/>
        </w:rPr>
        <w:t>členo</w:t>
      </w:r>
      <w:r w:rsidR="00C47513">
        <w:rPr>
          <w:rFonts w:ascii="Arial" w:hAnsi="Arial" w:cs="Arial"/>
          <w:color w:val="000000" w:themeColor="text1"/>
          <w:sz w:val="19"/>
          <w:szCs w:val="19"/>
          <w:lang w:val="sk-SK"/>
        </w:rPr>
        <w:t>v</w:t>
      </w:r>
      <w:r w:rsidR="00C47513"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tímu</w:t>
      </w:r>
      <w:r w:rsidR="007D4F1E">
        <w:rPr>
          <w:rFonts w:ascii="Arial" w:hAnsi="Arial" w:cs="Arial"/>
          <w:color w:val="000000" w:themeColor="text1"/>
          <w:sz w:val="19"/>
          <w:szCs w:val="19"/>
          <w:lang w:val="sk-SK"/>
        </w:rPr>
        <w:t>, resp. uvedenie kvalifikačných požiadaviek na jednotlivé pozície</w:t>
      </w:r>
      <w:r w:rsidR="00354A5D">
        <w:rPr>
          <w:rFonts w:ascii="Arial" w:hAnsi="Arial" w:cs="Arial"/>
          <w:color w:val="000000" w:themeColor="text1"/>
          <w:sz w:val="19"/>
          <w:szCs w:val="19"/>
          <w:lang w:val="sk-SK"/>
        </w:rPr>
        <w:t>),</w:t>
      </w:r>
      <w:r w:rsidR="00FE1EA5">
        <w:rPr>
          <w:rFonts w:ascii="Arial" w:hAnsi="Arial" w:cs="Arial"/>
          <w:color w:val="000000" w:themeColor="text1"/>
          <w:sz w:val="19"/>
          <w:szCs w:val="19"/>
          <w:lang w:val="sk-SK"/>
        </w:rPr>
        <w:t xml:space="preserve"> </w:t>
      </w:r>
    </w:p>
    <w:p w14:paraId="3E4C5FDE" w14:textId="77777777" w:rsidR="0010711D" w:rsidRPr="003C6DE1" w:rsidRDefault="0010711D"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sidR="007D4F1E">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306ABE8" w14:textId="77777777" w:rsidR="0010711D" w:rsidRPr="003C6DE1" w:rsidRDefault="0010711D" w:rsidP="00354A5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01FD981C" w14:textId="77777777" w:rsidR="009370F2" w:rsidRDefault="0010711D"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D24A74B" w14:textId="77777777" w:rsidR="009F2D40" w:rsidRDefault="009F2D40" w:rsidP="00354A5D">
      <w:pPr>
        <w:spacing w:before="120" w:after="120" w:line="288" w:lineRule="auto"/>
        <w:jc w:val="both"/>
        <w:rPr>
          <w:rFonts w:ascii="Arial" w:hAnsi="Arial" w:cs="Arial"/>
          <w:color w:val="000000" w:themeColor="text1"/>
          <w:sz w:val="19"/>
          <w:szCs w:val="19"/>
        </w:rPr>
      </w:pPr>
    </w:p>
    <w:p w14:paraId="5232956D" w14:textId="77777777" w:rsidR="009F2D40" w:rsidRDefault="009F2D40" w:rsidP="00354A5D">
      <w:pPr>
        <w:spacing w:before="120" w:after="120" w:line="288" w:lineRule="auto"/>
        <w:jc w:val="both"/>
        <w:rPr>
          <w:rFonts w:ascii="Arial" w:hAnsi="Arial" w:cs="Arial"/>
          <w:color w:val="000000" w:themeColor="text1"/>
          <w:sz w:val="19"/>
          <w:szCs w:val="19"/>
        </w:rPr>
      </w:pPr>
    </w:p>
    <w:p w14:paraId="799B64BD" w14:textId="77777777" w:rsidR="009F2D40" w:rsidRDefault="009F2D40" w:rsidP="00354A5D">
      <w:pPr>
        <w:spacing w:before="120" w:after="120" w:line="288" w:lineRule="auto"/>
        <w:jc w:val="both"/>
        <w:rPr>
          <w:rFonts w:ascii="Arial" w:hAnsi="Arial" w:cs="Arial"/>
          <w:color w:val="000000" w:themeColor="text1"/>
          <w:sz w:val="19"/>
          <w:szCs w:val="19"/>
        </w:rPr>
      </w:pPr>
    </w:p>
    <w:p w14:paraId="5974A750" w14:textId="77777777" w:rsidR="009F2D40" w:rsidRDefault="009F2D40" w:rsidP="00354A5D">
      <w:pPr>
        <w:spacing w:before="120" w:after="120" w:line="288" w:lineRule="auto"/>
        <w:jc w:val="both"/>
        <w:rPr>
          <w:rFonts w:ascii="Arial" w:hAnsi="Arial" w:cs="Arial"/>
          <w:color w:val="000000" w:themeColor="text1"/>
          <w:sz w:val="19"/>
          <w:szCs w:val="19"/>
        </w:rPr>
      </w:pPr>
    </w:p>
    <w:p w14:paraId="6B437D41" w14:textId="77777777" w:rsidR="009F2D40" w:rsidRDefault="009F2D40" w:rsidP="00354A5D">
      <w:pPr>
        <w:spacing w:before="120" w:after="120" w:line="288" w:lineRule="auto"/>
        <w:jc w:val="both"/>
        <w:rPr>
          <w:rFonts w:ascii="Arial" w:hAnsi="Arial" w:cs="Arial"/>
          <w:color w:val="000000" w:themeColor="text1"/>
          <w:sz w:val="19"/>
          <w:szCs w:val="19"/>
        </w:rPr>
      </w:pPr>
    </w:p>
    <w:p w14:paraId="1729149C" w14:textId="77777777" w:rsidR="009F2D40" w:rsidRDefault="009F2D40" w:rsidP="00354A5D">
      <w:pPr>
        <w:spacing w:before="120" w:after="120" w:line="288" w:lineRule="auto"/>
        <w:jc w:val="both"/>
        <w:rPr>
          <w:rFonts w:ascii="Arial" w:hAnsi="Arial" w:cs="Arial"/>
          <w:color w:val="000000" w:themeColor="text1"/>
          <w:sz w:val="19"/>
          <w:szCs w:val="19"/>
        </w:rPr>
      </w:pPr>
    </w:p>
    <w:p w14:paraId="1E087107" w14:textId="77777777" w:rsidR="009F2D40" w:rsidRDefault="009F2D40" w:rsidP="00354A5D">
      <w:pPr>
        <w:spacing w:before="120" w:after="120" w:line="288" w:lineRule="auto"/>
        <w:jc w:val="both"/>
        <w:rPr>
          <w:rFonts w:ascii="Arial" w:hAnsi="Arial" w:cs="Arial"/>
          <w:color w:val="000000" w:themeColor="text1"/>
          <w:sz w:val="19"/>
          <w:szCs w:val="19"/>
        </w:rPr>
      </w:pPr>
    </w:p>
    <w:p w14:paraId="44E4D08A" w14:textId="77777777" w:rsidR="009F2D40" w:rsidRPr="003C6DE1" w:rsidRDefault="009F2D40" w:rsidP="00354A5D">
      <w:pPr>
        <w:spacing w:before="120" w:after="120" w:line="288" w:lineRule="auto"/>
        <w:jc w:val="both"/>
        <w:rPr>
          <w:rFonts w:ascii="Arial" w:hAnsi="Arial" w:cs="Arial"/>
          <w:color w:val="000000" w:themeColor="text1"/>
          <w:sz w:val="19"/>
          <w:szCs w:val="19"/>
        </w:rPr>
      </w:pPr>
    </w:p>
    <w:tbl>
      <w:tblPr>
        <w:tblStyle w:val="TableGrid2"/>
        <w:tblW w:w="4956" w:type="pct"/>
        <w:tblLayout w:type="fixed"/>
        <w:tblLook w:val="04A0" w:firstRow="1" w:lastRow="0" w:firstColumn="1" w:lastColumn="0" w:noHBand="0" w:noVBand="1"/>
      </w:tblPr>
      <w:tblGrid>
        <w:gridCol w:w="588"/>
        <w:gridCol w:w="2519"/>
        <w:gridCol w:w="2813"/>
        <w:gridCol w:w="1361"/>
        <w:gridCol w:w="1592"/>
        <w:gridCol w:w="6120"/>
      </w:tblGrid>
      <w:tr w:rsidR="009F2D40" w:rsidRPr="003C6DE1" w14:paraId="723FD85D" w14:textId="77777777" w:rsidTr="009F2D40">
        <w:trPr>
          <w:trHeight w:val="388"/>
        </w:trPr>
        <w:tc>
          <w:tcPr>
            <w:tcW w:w="196" w:type="pct"/>
            <w:shd w:val="clear" w:color="auto" w:fill="DEEAF6" w:themeFill="accent1" w:themeFillTint="33"/>
            <w:vAlign w:val="center"/>
            <w:hideMark/>
          </w:tcPr>
          <w:p w14:paraId="78C11FD1"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0" w:type="pct"/>
            <w:shd w:val="clear" w:color="auto" w:fill="DEEAF6" w:themeFill="accent1" w:themeFillTint="33"/>
            <w:vAlign w:val="center"/>
            <w:hideMark/>
          </w:tcPr>
          <w:p w14:paraId="23EE973B"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38" w:type="pct"/>
            <w:shd w:val="clear" w:color="auto" w:fill="DEEAF6" w:themeFill="accent1" w:themeFillTint="33"/>
            <w:vAlign w:val="center"/>
            <w:hideMark/>
          </w:tcPr>
          <w:p w14:paraId="132C780C"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2C060E05"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31" w:type="pct"/>
            <w:shd w:val="clear" w:color="auto" w:fill="DEEAF6" w:themeFill="accent1" w:themeFillTint="33"/>
            <w:vAlign w:val="center"/>
            <w:hideMark/>
          </w:tcPr>
          <w:p w14:paraId="7F54AF5A"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41" w:type="pct"/>
            <w:shd w:val="clear" w:color="auto" w:fill="DEEAF6" w:themeFill="accent1" w:themeFillTint="33"/>
            <w:vAlign w:val="center"/>
            <w:hideMark/>
          </w:tcPr>
          <w:p w14:paraId="6ED81238"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9F2D40" w:rsidRPr="003C6DE1" w14:paraId="25BFA51F" w14:textId="77777777" w:rsidTr="009F2D40">
        <w:trPr>
          <w:trHeight w:val="1864"/>
        </w:trPr>
        <w:tc>
          <w:tcPr>
            <w:tcW w:w="196" w:type="pct"/>
            <w:vMerge w:val="restart"/>
            <w:tcBorders>
              <w:top w:val="single" w:sz="4" w:space="0" w:color="auto"/>
              <w:left w:val="single" w:sz="4" w:space="0" w:color="auto"/>
              <w:bottom w:val="single" w:sz="4" w:space="0" w:color="auto"/>
              <w:right w:val="single" w:sz="4" w:space="0" w:color="auto"/>
            </w:tcBorders>
            <w:vAlign w:val="center"/>
            <w:hideMark/>
          </w:tcPr>
          <w:p w14:paraId="165C68E4" w14:textId="77777777" w:rsidR="00EE36EB" w:rsidRPr="003C6DE1" w:rsidRDefault="00EE36EB"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840" w:type="pct"/>
            <w:vMerge w:val="restart"/>
            <w:tcBorders>
              <w:top w:val="single" w:sz="4" w:space="0" w:color="auto"/>
              <w:left w:val="single" w:sz="4" w:space="0" w:color="auto"/>
              <w:bottom w:val="single" w:sz="4" w:space="0" w:color="auto"/>
              <w:right w:val="single" w:sz="4" w:space="0" w:color="auto"/>
            </w:tcBorders>
            <w:vAlign w:val="center"/>
            <w:hideMark/>
          </w:tcPr>
          <w:p w14:paraId="7230A51A" w14:textId="77777777" w:rsidR="00EE36EB" w:rsidRPr="003C6DE1" w:rsidRDefault="00EE36EB"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Posúdenie prevádzkovej  a technickej udržateľnosti projektu</w:t>
            </w:r>
          </w:p>
        </w:tc>
        <w:tc>
          <w:tcPr>
            <w:tcW w:w="938" w:type="pct"/>
            <w:vMerge w:val="restart"/>
            <w:tcBorders>
              <w:top w:val="single" w:sz="4" w:space="0" w:color="auto"/>
              <w:left w:val="single" w:sz="4" w:space="0" w:color="auto"/>
              <w:bottom w:val="single" w:sz="4" w:space="0" w:color="auto"/>
              <w:right w:val="single" w:sz="4" w:space="0" w:color="auto"/>
            </w:tcBorders>
            <w:vAlign w:val="center"/>
            <w:hideMark/>
          </w:tcPr>
          <w:p w14:paraId="4F3AD214" w14:textId="77777777" w:rsidR="00EE36EB" w:rsidRPr="003C6DE1" w:rsidRDefault="00EE36EB"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1E9A1805"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Bodové kritérium</w:t>
            </w:r>
          </w:p>
        </w:tc>
        <w:tc>
          <w:tcPr>
            <w:tcW w:w="531" w:type="pct"/>
            <w:tcBorders>
              <w:top w:val="single" w:sz="4" w:space="0" w:color="auto"/>
              <w:left w:val="single" w:sz="4" w:space="0" w:color="auto"/>
              <w:bottom w:val="single" w:sz="4" w:space="0" w:color="auto"/>
              <w:right w:val="single" w:sz="4" w:space="0" w:color="auto"/>
            </w:tcBorders>
            <w:vAlign w:val="center"/>
          </w:tcPr>
          <w:p w14:paraId="189827A0"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2041" w:type="pct"/>
            <w:tcBorders>
              <w:top w:val="single" w:sz="4" w:space="0" w:color="auto"/>
              <w:left w:val="single" w:sz="4" w:space="0" w:color="auto"/>
              <w:bottom w:val="single" w:sz="4" w:space="0" w:color="auto"/>
              <w:right w:val="single" w:sz="4" w:space="0" w:color="auto"/>
            </w:tcBorders>
            <w:vAlign w:val="center"/>
            <w:hideMark/>
          </w:tcPr>
          <w:p w14:paraId="2034D442"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9F2D40" w:rsidRPr="003C6DE1" w14:paraId="3486DD01" w14:textId="77777777" w:rsidTr="009F2D40">
        <w:trPr>
          <w:trHeight w:val="195"/>
        </w:trPr>
        <w:tc>
          <w:tcPr>
            <w:tcW w:w="196" w:type="pct"/>
            <w:vMerge/>
            <w:tcBorders>
              <w:top w:val="single" w:sz="4" w:space="0" w:color="auto"/>
              <w:left w:val="single" w:sz="4" w:space="0" w:color="auto"/>
              <w:bottom w:val="single" w:sz="4" w:space="0" w:color="auto"/>
              <w:right w:val="single" w:sz="4" w:space="0" w:color="auto"/>
            </w:tcBorders>
            <w:vAlign w:val="center"/>
            <w:hideMark/>
          </w:tcPr>
          <w:p w14:paraId="442E5221" w14:textId="77777777" w:rsidR="00EE36EB" w:rsidRPr="003C6DE1" w:rsidRDefault="00EE36EB" w:rsidP="002B4558">
            <w:pPr>
              <w:spacing w:line="288" w:lineRule="auto"/>
              <w:jc w:val="center"/>
              <w:rPr>
                <w:rFonts w:ascii="Arial" w:hAnsi="Arial" w:cs="Arial"/>
                <w:color w:val="000000" w:themeColor="text1"/>
                <w:sz w:val="19"/>
                <w:szCs w:val="19"/>
              </w:rPr>
            </w:pP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40119AD9" w14:textId="77777777" w:rsidR="00EE36EB" w:rsidRPr="003C6DE1" w:rsidRDefault="00EE36EB" w:rsidP="002B4558">
            <w:pPr>
              <w:spacing w:line="288" w:lineRule="auto"/>
              <w:rPr>
                <w:rFonts w:ascii="Arial" w:hAnsi="Arial" w:cs="Arial"/>
                <w:color w:val="000000" w:themeColor="text1"/>
                <w:sz w:val="19"/>
                <w:szCs w:val="19"/>
              </w:rPr>
            </w:pPr>
          </w:p>
        </w:tc>
        <w:tc>
          <w:tcPr>
            <w:tcW w:w="938" w:type="pct"/>
            <w:vMerge/>
            <w:tcBorders>
              <w:top w:val="single" w:sz="4" w:space="0" w:color="auto"/>
              <w:left w:val="single" w:sz="4" w:space="0" w:color="auto"/>
              <w:bottom w:val="single" w:sz="4" w:space="0" w:color="auto"/>
              <w:right w:val="single" w:sz="4" w:space="0" w:color="auto"/>
            </w:tcBorders>
            <w:vAlign w:val="center"/>
            <w:hideMark/>
          </w:tcPr>
          <w:p w14:paraId="7E6E4F05" w14:textId="77777777" w:rsidR="00EE36EB" w:rsidRPr="003C6DE1" w:rsidRDefault="00EE36EB"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68DA6B00"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tcPr>
          <w:p w14:paraId="1E47C654"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2041" w:type="pct"/>
            <w:tcBorders>
              <w:top w:val="single" w:sz="4" w:space="0" w:color="auto"/>
              <w:left w:val="single" w:sz="4" w:space="0" w:color="auto"/>
              <w:bottom w:val="single" w:sz="4" w:space="0" w:color="auto"/>
              <w:right w:val="single" w:sz="4" w:space="0" w:color="auto"/>
            </w:tcBorders>
            <w:vAlign w:val="center"/>
            <w:hideMark/>
          </w:tcPr>
          <w:p w14:paraId="42904A80"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9F2D40" w:rsidRPr="003C6DE1" w14:paraId="34EC033B" w14:textId="77777777" w:rsidTr="009F2D40">
        <w:trPr>
          <w:trHeight w:val="473"/>
        </w:trPr>
        <w:tc>
          <w:tcPr>
            <w:tcW w:w="196" w:type="pct"/>
            <w:vMerge/>
            <w:tcBorders>
              <w:top w:val="single" w:sz="4" w:space="0" w:color="auto"/>
              <w:left w:val="single" w:sz="4" w:space="0" w:color="auto"/>
              <w:bottom w:val="single" w:sz="4" w:space="0" w:color="auto"/>
              <w:right w:val="single" w:sz="4" w:space="0" w:color="auto"/>
            </w:tcBorders>
            <w:vAlign w:val="center"/>
            <w:hideMark/>
          </w:tcPr>
          <w:p w14:paraId="34D9344C" w14:textId="77777777" w:rsidR="00EE36EB" w:rsidRPr="003C6DE1" w:rsidRDefault="00EE36EB" w:rsidP="002B4558">
            <w:pPr>
              <w:spacing w:line="288" w:lineRule="auto"/>
              <w:jc w:val="center"/>
              <w:rPr>
                <w:rFonts w:ascii="Arial" w:hAnsi="Arial" w:cs="Arial"/>
                <w:color w:val="000000" w:themeColor="text1"/>
                <w:sz w:val="19"/>
                <w:szCs w:val="19"/>
              </w:rPr>
            </w:pP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0BB825A6" w14:textId="77777777" w:rsidR="00EE36EB" w:rsidRPr="003C6DE1" w:rsidRDefault="00EE36EB" w:rsidP="002B4558">
            <w:pPr>
              <w:spacing w:line="288" w:lineRule="auto"/>
              <w:rPr>
                <w:rFonts w:ascii="Arial" w:hAnsi="Arial" w:cs="Arial"/>
                <w:color w:val="000000" w:themeColor="text1"/>
                <w:sz w:val="19"/>
                <w:szCs w:val="19"/>
              </w:rPr>
            </w:pPr>
          </w:p>
        </w:tc>
        <w:tc>
          <w:tcPr>
            <w:tcW w:w="938" w:type="pct"/>
            <w:vMerge/>
            <w:tcBorders>
              <w:top w:val="single" w:sz="4" w:space="0" w:color="auto"/>
              <w:left w:val="single" w:sz="4" w:space="0" w:color="auto"/>
              <w:bottom w:val="single" w:sz="4" w:space="0" w:color="auto"/>
              <w:right w:val="single" w:sz="4" w:space="0" w:color="auto"/>
            </w:tcBorders>
            <w:vAlign w:val="center"/>
            <w:hideMark/>
          </w:tcPr>
          <w:p w14:paraId="32890335" w14:textId="77777777" w:rsidR="00EE36EB" w:rsidRPr="003C6DE1" w:rsidRDefault="00EE36EB"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4D4CE10B"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hideMark/>
          </w:tcPr>
          <w:p w14:paraId="19624634"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41" w:type="pct"/>
            <w:tcBorders>
              <w:top w:val="single" w:sz="4" w:space="0" w:color="auto"/>
              <w:left w:val="single" w:sz="4" w:space="0" w:color="auto"/>
              <w:bottom w:val="single" w:sz="4" w:space="0" w:color="auto"/>
              <w:right w:val="single" w:sz="4" w:space="0" w:color="auto"/>
            </w:tcBorders>
            <w:vAlign w:val="center"/>
            <w:hideMark/>
          </w:tcPr>
          <w:p w14:paraId="6A2BFF3F"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5D44C520" w14:textId="1D2EB9DE" w:rsidR="007662EF" w:rsidRPr="003C6DE1" w:rsidRDefault="007662EF"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D34EC4">
        <w:rPr>
          <w:rFonts w:ascii="Arial" w:hAnsi="Arial" w:cs="Arial"/>
          <w:color w:val="000000" w:themeColor="text1"/>
          <w:sz w:val="19"/>
          <w:szCs w:val="19"/>
        </w:rPr>
        <w:t> </w:t>
      </w:r>
      <w:r w:rsidRPr="003C6DE1">
        <w:rPr>
          <w:rFonts w:ascii="Arial" w:hAnsi="Arial" w:cs="Arial"/>
          <w:color w:val="000000" w:themeColor="text1"/>
          <w:sz w:val="19"/>
          <w:szCs w:val="19"/>
        </w:rPr>
        <w:t>časti</w:t>
      </w:r>
      <w:r w:rsidR="00D34EC4">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w:t>
      </w:r>
      <w:r w:rsidR="00D10FA5" w:rsidRPr="003C6DE1">
        <w:rPr>
          <w:rFonts w:ascii="Arial" w:hAnsi="Arial" w:cs="Arial"/>
          <w:color w:val="000000" w:themeColor="text1"/>
          <w:sz w:val="19"/>
          <w:szCs w:val="19"/>
        </w:rPr>
        <w:t>Situácia</w:t>
      </w:r>
      <w:r w:rsidRPr="003C6DE1">
        <w:rPr>
          <w:rFonts w:ascii="Arial" w:hAnsi="Arial" w:cs="Arial"/>
          <w:color w:val="000000" w:themeColor="text1"/>
          <w:sz w:val="19"/>
          <w:szCs w:val="19"/>
        </w:rPr>
        <w:t xml:space="preserve"> po </w:t>
      </w:r>
      <w:r w:rsidR="00D10FA5" w:rsidRPr="003C6DE1">
        <w:rPr>
          <w:rFonts w:ascii="Arial" w:hAnsi="Arial" w:cs="Arial"/>
          <w:color w:val="000000" w:themeColor="text1"/>
          <w:sz w:val="19"/>
          <w:szCs w:val="19"/>
        </w:rPr>
        <w:t>realizácii</w:t>
      </w:r>
      <w:r w:rsidR="00E31787">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w:t>
      </w:r>
      <w:r w:rsidR="00D10FA5" w:rsidRPr="003C6DE1">
        <w:rPr>
          <w:rFonts w:ascii="Arial" w:hAnsi="Arial" w:cs="Arial"/>
          <w:color w:val="000000" w:themeColor="text1"/>
          <w:sz w:val="19"/>
          <w:szCs w:val="19"/>
        </w:rPr>
        <w:t>Administratívna</w:t>
      </w:r>
      <w:r w:rsidRPr="003C6DE1">
        <w:rPr>
          <w:rFonts w:ascii="Arial" w:hAnsi="Arial" w:cs="Arial"/>
          <w:color w:val="000000" w:themeColor="text1"/>
          <w:sz w:val="19"/>
          <w:szCs w:val="19"/>
        </w:rPr>
        <w:t xml:space="preserve"> a </w:t>
      </w:r>
      <w:r w:rsidR="00333430" w:rsidRPr="003C6DE1">
        <w:rPr>
          <w:rFonts w:ascii="Arial" w:hAnsi="Arial" w:cs="Arial"/>
          <w:color w:val="000000" w:themeColor="text1"/>
          <w:sz w:val="19"/>
          <w:szCs w:val="19"/>
        </w:rPr>
        <w:t>prevádzková</w:t>
      </w:r>
      <w:r w:rsidR="00E31787">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 xml:space="preserve">a a 13. </w:t>
      </w:r>
      <w:r w:rsidR="00D10FA5" w:rsidRPr="003C6DE1">
        <w:rPr>
          <w:rFonts w:ascii="Arial" w:hAnsi="Arial" w:cs="Arial"/>
          <w:color w:val="000000" w:themeColor="text1"/>
          <w:sz w:val="19"/>
          <w:szCs w:val="19"/>
        </w:rPr>
        <w:t>Identifikácia</w:t>
      </w:r>
      <w:r w:rsidRPr="003C6DE1">
        <w:rPr>
          <w:rFonts w:ascii="Arial" w:hAnsi="Arial" w:cs="Arial"/>
          <w:color w:val="000000" w:themeColor="text1"/>
          <w:sz w:val="19"/>
          <w:szCs w:val="19"/>
        </w:rPr>
        <w:t xml:space="preserve"> </w:t>
      </w:r>
      <w:r w:rsidR="00D10FA5" w:rsidRPr="003C6DE1">
        <w:rPr>
          <w:rFonts w:ascii="Arial" w:hAnsi="Arial" w:cs="Arial"/>
          <w:color w:val="000000" w:themeColor="text1"/>
          <w:sz w:val="19"/>
          <w:szCs w:val="19"/>
        </w:rPr>
        <w:t>rizík</w:t>
      </w:r>
      <w:r w:rsidRPr="003C6DE1">
        <w:rPr>
          <w:rFonts w:ascii="Arial" w:hAnsi="Arial" w:cs="Arial"/>
          <w:color w:val="000000" w:themeColor="text1"/>
          <w:sz w:val="19"/>
          <w:szCs w:val="19"/>
        </w:rPr>
        <w:t xml:space="preserve"> a prostriedky na ich </w:t>
      </w:r>
      <w:r w:rsidR="00D10FA5" w:rsidRPr="003C6DE1">
        <w:rPr>
          <w:rFonts w:ascii="Arial" w:hAnsi="Arial" w:cs="Arial"/>
          <w:color w:val="000000" w:themeColor="text1"/>
          <w:sz w:val="19"/>
          <w:szCs w:val="19"/>
        </w:rPr>
        <w:t>elimináciu</w:t>
      </w:r>
      <w:r w:rsidR="00D34EC4">
        <w:rPr>
          <w:rFonts w:ascii="Arial" w:hAnsi="Arial" w:cs="Arial"/>
          <w:color w:val="000000" w:themeColor="text1"/>
          <w:sz w:val="19"/>
          <w:szCs w:val="19"/>
        </w:rPr>
        <w:t xml:space="preserve">, </w:t>
      </w:r>
      <w:r w:rsidRPr="003C6DE1">
        <w:rPr>
          <w:rFonts w:ascii="Arial" w:hAnsi="Arial" w:cs="Arial"/>
          <w:color w:val="000000" w:themeColor="text1"/>
          <w:sz w:val="19"/>
          <w:szCs w:val="19"/>
        </w:rPr>
        <w:t>príloh</w:t>
      </w:r>
      <w:r w:rsidR="00D34EC4">
        <w:rPr>
          <w:rFonts w:ascii="Arial" w:hAnsi="Arial" w:cs="Arial"/>
          <w:color w:val="000000" w:themeColor="text1"/>
          <w:sz w:val="19"/>
          <w:szCs w:val="19"/>
        </w:rPr>
        <w:t>a</w:t>
      </w:r>
      <w:r w:rsidRPr="003C6DE1">
        <w:rPr>
          <w:rFonts w:ascii="Arial" w:hAnsi="Arial" w:cs="Arial"/>
          <w:color w:val="000000" w:themeColor="text1"/>
          <w:sz w:val="19"/>
          <w:szCs w:val="19"/>
        </w:rPr>
        <w:t xml:space="preserve"> Opis projektu.</w:t>
      </w:r>
    </w:p>
    <w:p w14:paraId="324B3C89" w14:textId="77777777" w:rsidR="007662EF" w:rsidRPr="003C6DE1" w:rsidRDefault="007662EF" w:rsidP="00354A5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sidR="00E17D7F">
        <w:rPr>
          <w:rFonts w:ascii="Arial" w:eastAsiaTheme="minorHAnsi" w:hAnsi="Arial" w:cs="Arial"/>
          <w:color w:val="000000" w:themeColor="text1"/>
          <w:sz w:val="19"/>
          <w:szCs w:val="19"/>
          <w:bdr w:val="none" w:sz="0" w:space="0" w:color="auto"/>
          <w:lang w:val="sk-SK"/>
        </w:rPr>
        <w:t xml:space="preserve">na základe informácií uvedených v ŽoNFP </w:t>
      </w:r>
      <w:r w:rsidR="00A96BEF" w:rsidRPr="003C6DE1">
        <w:rPr>
          <w:rFonts w:ascii="Arial" w:eastAsiaTheme="minorHAnsi" w:hAnsi="Arial" w:cs="Arial"/>
          <w:color w:val="000000" w:themeColor="text1"/>
          <w:sz w:val="19"/>
          <w:szCs w:val="19"/>
          <w:bdr w:val="none" w:sz="0" w:space="0" w:color="auto"/>
          <w:lang w:val="sk-SK"/>
        </w:rPr>
        <w:t>hodnotí</w:t>
      </w:r>
      <w:r w:rsidRPr="003C6DE1">
        <w:rPr>
          <w:rFonts w:ascii="Arial" w:eastAsiaTheme="minorHAnsi" w:hAnsi="Arial" w:cs="Arial"/>
          <w:color w:val="000000" w:themeColor="text1"/>
          <w:sz w:val="19"/>
          <w:szCs w:val="19"/>
          <w:bdr w:val="none" w:sz="0" w:space="0" w:color="auto"/>
          <w:lang w:val="sk-SK"/>
        </w:rPr>
        <w:t xml:space="preserve"> najmä mieru plnenia nasledovných oblastí:</w:t>
      </w:r>
    </w:p>
    <w:p w14:paraId="0B5E1A6E" w14:textId="77777777" w:rsidR="007662EF" w:rsidRPr="003C6DE1" w:rsidRDefault="007662EF"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sidR="006302CD">
        <w:rPr>
          <w:rFonts w:ascii="Arial" w:hAnsi="Arial" w:cs="Arial"/>
          <w:color w:val="000000" w:themeColor="text1"/>
          <w:sz w:val="19"/>
          <w:szCs w:val="19"/>
          <w:lang w:val="sk-SK"/>
        </w:rPr>
        <w:t>,</w:t>
      </w:r>
    </w:p>
    <w:p w14:paraId="3428AC74" w14:textId="77777777" w:rsidR="007662EF" w:rsidRPr="00AE2CE5" w:rsidRDefault="007662EF"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r w:rsidR="006302CD" w:rsidRPr="00AE2CE5">
        <w:rPr>
          <w:rFonts w:ascii="Arial" w:hAnsi="Arial" w:cs="Arial"/>
          <w:color w:val="000000" w:themeColor="text1"/>
          <w:sz w:val="19"/>
          <w:szCs w:val="19"/>
          <w:lang w:val="sk-SK"/>
        </w:rPr>
        <w:t>,</w:t>
      </w:r>
    </w:p>
    <w:p w14:paraId="176CA45A" w14:textId="77777777" w:rsidR="007662EF" w:rsidRPr="00AE2CE5" w:rsidRDefault="00E17D7F"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w:t>
      </w:r>
      <w:r w:rsidR="007662EF" w:rsidRPr="00AE2CE5">
        <w:rPr>
          <w:rFonts w:ascii="Arial" w:hAnsi="Arial" w:cs="Arial"/>
          <w:color w:val="000000" w:themeColor="text1"/>
          <w:sz w:val="19"/>
          <w:szCs w:val="19"/>
          <w:lang w:val="sk-SK"/>
        </w:rPr>
        <w:t xml:space="preserve"> možn</w:t>
      </w:r>
      <w:r w:rsidRPr="00AE2CE5">
        <w:rPr>
          <w:rFonts w:ascii="Arial" w:hAnsi="Arial" w:cs="Arial"/>
          <w:color w:val="000000" w:themeColor="text1"/>
          <w:sz w:val="19"/>
          <w:szCs w:val="19"/>
          <w:lang w:val="sk-SK"/>
        </w:rPr>
        <w:t>é rizi</w:t>
      </w:r>
      <w:r w:rsidR="007662EF" w:rsidRPr="00AE2CE5">
        <w:rPr>
          <w:rFonts w:ascii="Arial" w:hAnsi="Arial" w:cs="Arial"/>
          <w:color w:val="000000" w:themeColor="text1"/>
          <w:sz w:val="19"/>
          <w:szCs w:val="19"/>
          <w:lang w:val="sk-SK"/>
        </w:rPr>
        <w:t>k</w:t>
      </w:r>
      <w:r w:rsidRPr="00AE2CE5">
        <w:rPr>
          <w:rFonts w:ascii="Arial" w:hAnsi="Arial" w:cs="Arial"/>
          <w:color w:val="000000" w:themeColor="text1"/>
          <w:sz w:val="19"/>
          <w:szCs w:val="19"/>
          <w:lang w:val="sk-SK"/>
        </w:rPr>
        <w:t>á</w:t>
      </w:r>
      <w:r w:rsidR="007662EF" w:rsidRPr="00AE2CE5">
        <w:rPr>
          <w:rFonts w:ascii="Arial" w:hAnsi="Arial" w:cs="Arial"/>
          <w:color w:val="000000" w:themeColor="text1"/>
          <w:sz w:val="19"/>
          <w:szCs w:val="19"/>
          <w:lang w:val="sk-SK"/>
        </w:rPr>
        <w:t xml:space="preserve"> pre udržateľnosť projektu a</w:t>
      </w:r>
      <w:r w:rsidRPr="00AE2CE5">
        <w:rPr>
          <w:rFonts w:ascii="Arial" w:hAnsi="Arial" w:cs="Arial"/>
          <w:color w:val="000000" w:themeColor="text1"/>
          <w:sz w:val="19"/>
          <w:szCs w:val="19"/>
          <w:lang w:val="sk-SK"/>
        </w:rPr>
        <w:t xml:space="preserve"> uviedol </w:t>
      </w:r>
      <w:r w:rsidR="007662EF" w:rsidRPr="00AE2CE5">
        <w:rPr>
          <w:rFonts w:ascii="Arial" w:hAnsi="Arial" w:cs="Arial"/>
          <w:color w:val="000000" w:themeColor="text1"/>
          <w:sz w:val="19"/>
          <w:szCs w:val="19"/>
          <w:lang w:val="sk-SK"/>
        </w:rPr>
        <w:t xml:space="preserve">popis manažmentu rizík udržateľnosti projektu (identifikovanie </w:t>
      </w:r>
      <w:r w:rsidR="00D10FA5" w:rsidRPr="00AE2CE5">
        <w:rPr>
          <w:rFonts w:ascii="Arial" w:hAnsi="Arial" w:cs="Arial"/>
          <w:color w:val="000000" w:themeColor="text1"/>
          <w:sz w:val="19"/>
          <w:szCs w:val="19"/>
          <w:lang w:val="sk-SK"/>
        </w:rPr>
        <w:t>rizík</w:t>
      </w:r>
      <w:r w:rsidR="007662EF" w:rsidRPr="00AE2CE5">
        <w:rPr>
          <w:rFonts w:ascii="Arial" w:hAnsi="Arial" w:cs="Arial"/>
          <w:color w:val="000000" w:themeColor="text1"/>
          <w:sz w:val="19"/>
          <w:szCs w:val="19"/>
          <w:lang w:val="sk-SK"/>
        </w:rPr>
        <w:t xml:space="preserve">, popis prostriedkov na ich </w:t>
      </w:r>
      <w:r w:rsidR="00D10FA5" w:rsidRPr="00AE2CE5">
        <w:rPr>
          <w:rFonts w:ascii="Arial" w:hAnsi="Arial" w:cs="Arial"/>
          <w:color w:val="000000" w:themeColor="text1"/>
          <w:sz w:val="19"/>
          <w:szCs w:val="19"/>
          <w:lang w:val="sk-SK"/>
        </w:rPr>
        <w:t>elimináciu</w:t>
      </w:r>
      <w:r w:rsidR="007662EF" w:rsidRPr="00AE2CE5">
        <w:rPr>
          <w:rFonts w:ascii="Arial" w:hAnsi="Arial" w:cs="Arial"/>
          <w:color w:val="000000" w:themeColor="text1"/>
          <w:sz w:val="19"/>
          <w:szCs w:val="19"/>
          <w:lang w:val="sk-SK"/>
        </w:rPr>
        <w:t>)</w:t>
      </w:r>
      <w:r w:rsidR="006302CD" w:rsidRPr="00AE2CE5">
        <w:rPr>
          <w:rFonts w:ascii="Arial" w:hAnsi="Arial" w:cs="Arial"/>
          <w:color w:val="000000" w:themeColor="text1"/>
          <w:sz w:val="19"/>
          <w:szCs w:val="19"/>
          <w:lang w:val="sk-SK"/>
        </w:rPr>
        <w:t>.</w:t>
      </w:r>
    </w:p>
    <w:p w14:paraId="4D39F098" w14:textId="2C5D956C" w:rsidR="001F52FC" w:rsidRDefault="007662EF" w:rsidP="00E028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r w:rsidR="00E028C7" w:rsidRPr="00AE2CE5">
        <w:rPr>
          <w:rFonts w:ascii="Arial" w:eastAsiaTheme="minorHAnsi" w:hAnsi="Arial" w:cs="Arial"/>
          <w:color w:val="000000" w:themeColor="text1"/>
          <w:sz w:val="19"/>
          <w:szCs w:val="19"/>
          <w:bdr w:val="none" w:sz="0" w:space="0" w:color="auto"/>
          <w:lang w:val="sk-SK"/>
        </w:rPr>
        <w:t xml:space="preserve"> </w:t>
      </w:r>
      <w:r w:rsidR="00E23699" w:rsidRPr="00AE2CE5">
        <w:rPr>
          <w:rFonts w:ascii="Arial" w:hAnsi="Arial" w:cs="Arial"/>
          <w:color w:val="000000" w:themeColor="text1"/>
          <w:sz w:val="19"/>
          <w:szCs w:val="19"/>
          <w:lang w:val="sk-SK"/>
        </w:rPr>
        <w:t>Hodnotiteľ</w:t>
      </w:r>
      <w:r w:rsidRPr="00AE2CE5">
        <w:rPr>
          <w:rFonts w:ascii="Arial" w:hAnsi="Arial" w:cs="Arial"/>
          <w:color w:val="000000" w:themeColor="text1"/>
          <w:sz w:val="19"/>
          <w:szCs w:val="19"/>
          <w:lang w:val="sk-SK"/>
        </w:rPr>
        <w:t xml:space="preserve"> svoju odpoveď zdôvodní v hodnotiacom</w:t>
      </w:r>
      <w:r w:rsidR="00F47BB4" w:rsidRPr="00AE2CE5">
        <w:rPr>
          <w:rFonts w:ascii="Arial" w:hAnsi="Arial" w:cs="Arial"/>
          <w:color w:val="000000" w:themeColor="text1"/>
          <w:sz w:val="19"/>
          <w:szCs w:val="19"/>
          <w:lang w:val="sk-SK"/>
        </w:rPr>
        <w:t xml:space="preserve"> há</w:t>
      </w:r>
      <w:r w:rsidRPr="00AE2CE5">
        <w:rPr>
          <w:rFonts w:ascii="Arial" w:hAnsi="Arial" w:cs="Arial"/>
          <w:color w:val="000000" w:themeColor="text1"/>
          <w:sz w:val="19"/>
          <w:szCs w:val="19"/>
          <w:lang w:val="sk-SK"/>
        </w:rPr>
        <w:t>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07BCBB9" w14:textId="77777777" w:rsidR="008F4707" w:rsidRDefault="008F4707" w:rsidP="00E028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2"/>
        <w:tblW w:w="5000" w:type="pct"/>
        <w:tblLayout w:type="fixed"/>
        <w:tblLook w:val="04A0" w:firstRow="1" w:lastRow="0" w:firstColumn="1" w:lastColumn="0" w:noHBand="0" w:noVBand="1"/>
      </w:tblPr>
      <w:tblGrid>
        <w:gridCol w:w="593"/>
        <w:gridCol w:w="14533"/>
      </w:tblGrid>
      <w:tr w:rsidR="009370F2" w:rsidRPr="003C6DE1" w14:paraId="131022E4" w14:textId="77777777" w:rsidTr="002F5DF2">
        <w:trPr>
          <w:trHeight w:val="418"/>
        </w:trPr>
        <w:tc>
          <w:tcPr>
            <w:tcW w:w="19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2CFD661" w14:textId="77777777" w:rsidR="009370F2" w:rsidRPr="003C6DE1" w:rsidRDefault="009370F2" w:rsidP="00B01AB6">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4.</w:t>
            </w:r>
          </w:p>
        </w:tc>
        <w:tc>
          <w:tcPr>
            <w:tcW w:w="480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A6014F1" w14:textId="77777777" w:rsidR="009370F2" w:rsidRPr="003C6DE1" w:rsidRDefault="009370F2" w:rsidP="00B01AB6">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6D174749" w14:textId="77777777" w:rsidR="00150136" w:rsidRPr="003C6DE1" w:rsidRDefault="00150136" w:rsidP="009F2D40">
      <w:pPr>
        <w:spacing w:after="0"/>
        <w:rPr>
          <w:rFonts w:ascii="Arial" w:hAnsi="Arial" w:cs="Arial"/>
        </w:rPr>
      </w:pPr>
    </w:p>
    <w:tbl>
      <w:tblPr>
        <w:tblStyle w:val="TableGrid2"/>
        <w:tblW w:w="5000" w:type="pct"/>
        <w:tblLayout w:type="fixed"/>
        <w:tblLook w:val="04A0" w:firstRow="1" w:lastRow="0" w:firstColumn="1" w:lastColumn="0" w:noHBand="0" w:noVBand="1"/>
      </w:tblPr>
      <w:tblGrid>
        <w:gridCol w:w="587"/>
        <w:gridCol w:w="2517"/>
        <w:gridCol w:w="4414"/>
        <w:gridCol w:w="1355"/>
        <w:gridCol w:w="1594"/>
        <w:gridCol w:w="4659"/>
      </w:tblGrid>
      <w:tr w:rsidR="00BE6DD7" w:rsidRPr="003C6DE1" w14:paraId="51437C3D" w14:textId="77777777" w:rsidTr="00BE6DD7">
        <w:trPr>
          <w:trHeight w:val="388"/>
        </w:trPr>
        <w:tc>
          <w:tcPr>
            <w:tcW w:w="194" w:type="pct"/>
            <w:shd w:val="clear" w:color="auto" w:fill="DEEAF6" w:themeFill="accent1" w:themeFillTint="33"/>
            <w:vAlign w:val="center"/>
            <w:hideMark/>
          </w:tcPr>
          <w:p w14:paraId="3116C025"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2" w:type="pct"/>
            <w:shd w:val="clear" w:color="auto" w:fill="DEEAF6" w:themeFill="accent1" w:themeFillTint="33"/>
            <w:vAlign w:val="center"/>
            <w:hideMark/>
          </w:tcPr>
          <w:p w14:paraId="50D61266"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9" w:type="pct"/>
            <w:shd w:val="clear" w:color="auto" w:fill="DEEAF6" w:themeFill="accent1" w:themeFillTint="33"/>
            <w:vAlign w:val="center"/>
            <w:hideMark/>
          </w:tcPr>
          <w:p w14:paraId="3F8CAD6B"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8" w:type="pct"/>
            <w:shd w:val="clear" w:color="auto" w:fill="DEEAF6" w:themeFill="accent1" w:themeFillTint="33"/>
            <w:vAlign w:val="center"/>
            <w:hideMark/>
          </w:tcPr>
          <w:p w14:paraId="12E5BDF6"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7" w:type="pct"/>
            <w:shd w:val="clear" w:color="auto" w:fill="DEEAF6" w:themeFill="accent1" w:themeFillTint="33"/>
            <w:vAlign w:val="center"/>
            <w:hideMark/>
          </w:tcPr>
          <w:p w14:paraId="12B542EA"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40" w:type="pct"/>
            <w:shd w:val="clear" w:color="auto" w:fill="DEEAF6" w:themeFill="accent1" w:themeFillTint="33"/>
            <w:vAlign w:val="center"/>
            <w:hideMark/>
          </w:tcPr>
          <w:p w14:paraId="4ED4B57E"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56651E2C" w14:textId="77777777" w:rsidTr="00BE6DD7">
        <w:trPr>
          <w:trHeight w:val="1031"/>
        </w:trPr>
        <w:tc>
          <w:tcPr>
            <w:tcW w:w="194" w:type="pct"/>
            <w:vMerge w:val="restart"/>
            <w:tcBorders>
              <w:top w:val="single" w:sz="4" w:space="0" w:color="auto"/>
              <w:left w:val="single" w:sz="4" w:space="0" w:color="auto"/>
              <w:right w:val="single" w:sz="4" w:space="0" w:color="auto"/>
            </w:tcBorders>
            <w:vAlign w:val="center"/>
            <w:hideMark/>
          </w:tcPr>
          <w:p w14:paraId="2502055B" w14:textId="77777777" w:rsidR="0049117C" w:rsidRPr="003C6DE1" w:rsidRDefault="0049117C"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4.1</w:t>
            </w:r>
          </w:p>
        </w:tc>
        <w:tc>
          <w:tcPr>
            <w:tcW w:w="832" w:type="pct"/>
            <w:vMerge w:val="restart"/>
            <w:tcBorders>
              <w:top w:val="single" w:sz="4" w:space="0" w:color="auto"/>
              <w:left w:val="single" w:sz="4" w:space="0" w:color="auto"/>
              <w:right w:val="single" w:sz="4" w:space="0" w:color="auto"/>
            </w:tcBorders>
            <w:vAlign w:val="center"/>
            <w:hideMark/>
          </w:tcPr>
          <w:p w14:paraId="59943BB0" w14:textId="77777777" w:rsidR="0049117C" w:rsidRPr="003C6DE1" w:rsidRDefault="0049117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Socio-ekonomický prínos projektu</w:t>
            </w:r>
          </w:p>
        </w:tc>
        <w:tc>
          <w:tcPr>
            <w:tcW w:w="1459" w:type="pct"/>
            <w:vMerge w:val="restart"/>
            <w:tcBorders>
              <w:top w:val="single" w:sz="4" w:space="0" w:color="auto"/>
              <w:left w:val="single" w:sz="4" w:space="0" w:color="auto"/>
              <w:right w:val="single" w:sz="4" w:space="0" w:color="auto"/>
            </w:tcBorders>
            <w:vAlign w:val="center"/>
            <w:hideMark/>
          </w:tcPr>
          <w:p w14:paraId="26C2C1A8" w14:textId="77777777" w:rsidR="0049117C" w:rsidRPr="0049117C" w:rsidRDefault="0049117C" w:rsidP="009F2D40">
            <w:pPr>
              <w:jc w:val="both"/>
              <w:rPr>
                <w:rFonts w:ascii="Arial" w:hAnsi="Arial" w:cs="Arial"/>
                <w:color w:val="000000" w:themeColor="text1"/>
                <w:sz w:val="19"/>
                <w:szCs w:val="19"/>
              </w:rPr>
            </w:pPr>
            <w:r w:rsidRPr="004D7ADC">
              <w:rPr>
                <w:rFonts w:ascii="Arial" w:hAnsi="Arial" w:cs="Arial"/>
                <w:color w:val="000000" w:themeColor="text1"/>
                <w:sz w:val="19"/>
                <w:szCs w:val="19"/>
              </w:rPr>
              <w:t xml:space="preserve">Je CBA vypočítaná podľa postupov pre realizáciu CBA </w:t>
            </w:r>
            <w:r>
              <w:rPr>
                <w:rFonts w:ascii="Arial" w:hAnsi="Arial" w:cs="Arial"/>
                <w:color w:val="000000" w:themeColor="text1"/>
                <w:sz w:val="19"/>
                <w:szCs w:val="19"/>
              </w:rPr>
              <w:t xml:space="preserve">uvedených </w:t>
            </w:r>
            <w:r w:rsidRPr="004D7ADC">
              <w:rPr>
                <w:rFonts w:ascii="Arial" w:hAnsi="Arial" w:cs="Arial"/>
                <w:color w:val="000000" w:themeColor="text1"/>
                <w:sz w:val="19"/>
                <w:szCs w:val="19"/>
              </w:rPr>
              <w:t>v Príručke k analýze nákladov a výnosov projektov cestnej infraštruktúry IROP a je projekt ekonomicky efektívny a pre spoločnosť prínosný?</w:t>
            </w:r>
            <w:r>
              <w:rPr>
                <w:rFonts w:ascii="Arial" w:hAnsi="Arial" w:cs="Arial"/>
                <w:color w:val="000000" w:themeColor="text1"/>
                <w:sz w:val="19"/>
                <w:szCs w:val="19"/>
              </w:rPr>
              <w:t xml:space="preserve"> </w:t>
            </w:r>
            <w:r w:rsidRPr="004D7ADC">
              <w:rPr>
                <w:rFonts w:ascii="Arial" w:hAnsi="Arial" w:cs="Arial"/>
                <w:color w:val="000000" w:themeColor="text1"/>
                <w:sz w:val="19"/>
                <w:szCs w:val="19"/>
              </w:rPr>
              <w:t>Zároveň sa posúdi, či projekt znižuje prevádzkové náklady na opravu a údržbu komunikácií.</w:t>
            </w:r>
          </w:p>
        </w:tc>
        <w:tc>
          <w:tcPr>
            <w:tcW w:w="448" w:type="pct"/>
            <w:vMerge w:val="restart"/>
            <w:tcBorders>
              <w:top w:val="single" w:sz="4" w:space="0" w:color="auto"/>
              <w:left w:val="single" w:sz="4" w:space="0" w:color="auto"/>
              <w:right w:val="single" w:sz="4" w:space="0" w:color="auto"/>
            </w:tcBorders>
            <w:vAlign w:val="center"/>
            <w:hideMark/>
          </w:tcPr>
          <w:p w14:paraId="188C0108" w14:textId="77777777" w:rsidR="0049117C" w:rsidRPr="003C6DE1" w:rsidRDefault="0049117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527" w:type="pct"/>
            <w:tcBorders>
              <w:top w:val="single" w:sz="4" w:space="0" w:color="auto"/>
              <w:left w:val="single" w:sz="4" w:space="0" w:color="auto"/>
              <w:bottom w:val="single" w:sz="4" w:space="0" w:color="auto"/>
              <w:right w:val="single" w:sz="4" w:space="0" w:color="auto"/>
            </w:tcBorders>
            <w:vAlign w:val="center"/>
            <w:hideMark/>
          </w:tcPr>
          <w:p w14:paraId="4E104FD2" w14:textId="77777777" w:rsidR="0049117C" w:rsidRPr="003C6DE1" w:rsidRDefault="0049117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áno</w:t>
            </w:r>
          </w:p>
        </w:tc>
        <w:tc>
          <w:tcPr>
            <w:tcW w:w="1540" w:type="pct"/>
            <w:tcBorders>
              <w:top w:val="single" w:sz="4" w:space="0" w:color="auto"/>
              <w:left w:val="single" w:sz="4" w:space="0" w:color="auto"/>
              <w:bottom w:val="single" w:sz="4" w:space="0" w:color="auto"/>
              <w:right w:val="single" w:sz="4" w:space="0" w:color="auto"/>
            </w:tcBorders>
            <w:vAlign w:val="center"/>
            <w:hideMark/>
          </w:tcPr>
          <w:p w14:paraId="62D302CE" w14:textId="77777777" w:rsidR="0049117C" w:rsidRDefault="0049117C" w:rsidP="009F2D40">
            <w:pPr>
              <w:spacing w:line="256"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CBA je vypočítaná správne. Projekt je ekonomicky efektívny a pre spoločnosť prínosný.</w:t>
            </w:r>
            <w:r>
              <w:rPr>
                <w:rFonts w:ascii="Arial" w:eastAsia="Helvetica" w:hAnsi="Arial" w:cs="Arial"/>
                <w:color w:val="000000" w:themeColor="text1"/>
                <w:sz w:val="19"/>
                <w:szCs w:val="19"/>
              </w:rPr>
              <w:t xml:space="preserve"> </w:t>
            </w:r>
          </w:p>
          <w:p w14:paraId="541F78AB" w14:textId="77777777" w:rsidR="0049117C" w:rsidRPr="003C6DE1" w:rsidRDefault="0049117C" w:rsidP="009F2D40">
            <w:pPr>
              <w:spacing w:line="288" w:lineRule="auto"/>
              <w:jc w:val="both"/>
              <w:rPr>
                <w:rFonts w:ascii="Arial" w:eastAsia="Helvetica" w:hAnsi="Arial" w:cs="Arial"/>
                <w:color w:val="000000" w:themeColor="text1"/>
                <w:sz w:val="19"/>
                <w:szCs w:val="19"/>
              </w:rPr>
            </w:pPr>
            <w:r w:rsidRPr="002D1DDD">
              <w:rPr>
                <w:rFonts w:ascii="Arial" w:eastAsia="Helvetica" w:hAnsi="Arial" w:cs="Arial"/>
                <w:color w:val="000000" w:themeColor="text1"/>
                <w:sz w:val="19"/>
                <w:szCs w:val="19"/>
              </w:rPr>
              <w:t>Projekt znižuje prevádzkové náklady na opravu a údržbu komunikácií (ak relevantné).</w:t>
            </w:r>
            <w:r>
              <w:rPr>
                <w:rFonts w:ascii="Arial" w:eastAsia="Helvetica" w:hAnsi="Arial" w:cs="Arial"/>
                <w:color w:val="000000" w:themeColor="text1"/>
                <w:sz w:val="19"/>
                <w:szCs w:val="19"/>
              </w:rPr>
              <w:t xml:space="preserve"> </w:t>
            </w:r>
          </w:p>
        </w:tc>
      </w:tr>
      <w:tr w:rsidR="00BE6DD7" w:rsidRPr="003C6DE1" w14:paraId="2289A5C4" w14:textId="77777777" w:rsidTr="00BE6DD7">
        <w:trPr>
          <w:trHeight w:val="836"/>
        </w:trPr>
        <w:tc>
          <w:tcPr>
            <w:tcW w:w="194" w:type="pct"/>
            <w:vMerge/>
            <w:tcBorders>
              <w:left w:val="single" w:sz="4" w:space="0" w:color="auto"/>
              <w:right w:val="single" w:sz="4" w:space="0" w:color="auto"/>
            </w:tcBorders>
            <w:vAlign w:val="center"/>
            <w:hideMark/>
          </w:tcPr>
          <w:p w14:paraId="004366F7" w14:textId="77777777" w:rsidR="0049117C" w:rsidRPr="003C6DE1" w:rsidRDefault="0049117C" w:rsidP="002B4558">
            <w:pPr>
              <w:spacing w:line="288" w:lineRule="auto"/>
              <w:jc w:val="center"/>
              <w:rPr>
                <w:rFonts w:ascii="Arial" w:hAnsi="Arial" w:cs="Arial"/>
                <w:color w:val="000000" w:themeColor="text1"/>
                <w:sz w:val="19"/>
                <w:szCs w:val="19"/>
              </w:rPr>
            </w:pPr>
          </w:p>
        </w:tc>
        <w:tc>
          <w:tcPr>
            <w:tcW w:w="832" w:type="pct"/>
            <w:vMerge/>
            <w:tcBorders>
              <w:left w:val="single" w:sz="4" w:space="0" w:color="auto"/>
              <w:right w:val="single" w:sz="4" w:space="0" w:color="auto"/>
            </w:tcBorders>
            <w:vAlign w:val="center"/>
            <w:hideMark/>
          </w:tcPr>
          <w:p w14:paraId="34D1B134" w14:textId="77777777" w:rsidR="0049117C" w:rsidRPr="003C6DE1" w:rsidRDefault="0049117C" w:rsidP="002B4558">
            <w:pPr>
              <w:spacing w:line="288" w:lineRule="auto"/>
              <w:rPr>
                <w:rFonts w:ascii="Arial" w:hAnsi="Arial" w:cs="Arial"/>
                <w:color w:val="000000" w:themeColor="text1"/>
                <w:sz w:val="19"/>
                <w:szCs w:val="19"/>
              </w:rPr>
            </w:pPr>
          </w:p>
        </w:tc>
        <w:tc>
          <w:tcPr>
            <w:tcW w:w="1459" w:type="pct"/>
            <w:vMerge/>
            <w:tcBorders>
              <w:left w:val="single" w:sz="4" w:space="0" w:color="auto"/>
              <w:right w:val="single" w:sz="4" w:space="0" w:color="auto"/>
            </w:tcBorders>
            <w:vAlign w:val="center"/>
            <w:hideMark/>
          </w:tcPr>
          <w:p w14:paraId="6B87D674" w14:textId="77777777" w:rsidR="0049117C" w:rsidRPr="003C6DE1" w:rsidRDefault="0049117C" w:rsidP="002B4558">
            <w:pPr>
              <w:spacing w:line="288" w:lineRule="auto"/>
              <w:rPr>
                <w:rFonts w:ascii="Arial" w:hAnsi="Arial" w:cs="Arial"/>
                <w:i/>
                <w:color w:val="000000" w:themeColor="text1"/>
                <w:sz w:val="19"/>
                <w:szCs w:val="19"/>
              </w:rPr>
            </w:pPr>
          </w:p>
        </w:tc>
        <w:tc>
          <w:tcPr>
            <w:tcW w:w="448" w:type="pct"/>
            <w:vMerge/>
            <w:tcBorders>
              <w:left w:val="single" w:sz="4" w:space="0" w:color="auto"/>
              <w:right w:val="single" w:sz="4" w:space="0" w:color="auto"/>
            </w:tcBorders>
            <w:vAlign w:val="center"/>
            <w:hideMark/>
          </w:tcPr>
          <w:p w14:paraId="553B2211" w14:textId="77777777" w:rsidR="0049117C" w:rsidRPr="003C6DE1" w:rsidRDefault="0049117C" w:rsidP="002B4558">
            <w:pPr>
              <w:spacing w:line="288" w:lineRule="auto"/>
              <w:jc w:val="center"/>
              <w:rPr>
                <w:rFonts w:ascii="Arial" w:hAnsi="Arial" w:cs="Arial"/>
                <w:color w:val="000000" w:themeColor="text1"/>
                <w:sz w:val="19"/>
                <w:szCs w:val="19"/>
              </w:rPr>
            </w:pPr>
          </w:p>
        </w:tc>
        <w:tc>
          <w:tcPr>
            <w:tcW w:w="527" w:type="pct"/>
            <w:tcBorders>
              <w:top w:val="single" w:sz="4" w:space="0" w:color="auto"/>
              <w:left w:val="single" w:sz="4" w:space="0" w:color="auto"/>
              <w:bottom w:val="single" w:sz="4" w:space="0" w:color="auto"/>
              <w:right w:val="single" w:sz="4" w:space="0" w:color="auto"/>
            </w:tcBorders>
            <w:vAlign w:val="center"/>
            <w:hideMark/>
          </w:tcPr>
          <w:p w14:paraId="5896BED1" w14:textId="77777777" w:rsidR="0049117C" w:rsidRPr="003C6DE1" w:rsidRDefault="0049117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540" w:type="pct"/>
            <w:tcBorders>
              <w:top w:val="single" w:sz="4" w:space="0" w:color="auto"/>
              <w:left w:val="single" w:sz="4" w:space="0" w:color="auto"/>
              <w:bottom w:val="single" w:sz="4" w:space="0" w:color="auto"/>
              <w:right w:val="single" w:sz="4" w:space="0" w:color="auto"/>
            </w:tcBorders>
            <w:vAlign w:val="center"/>
            <w:hideMark/>
          </w:tcPr>
          <w:p w14:paraId="2A232D32" w14:textId="77777777" w:rsidR="0049117C" w:rsidRPr="003C6DE1" w:rsidRDefault="0049117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CBA je vypočítaná správne a projekt nie je ekonomicky efektívny a pre spoločnosť prínosný, </w:t>
            </w:r>
            <w:r w:rsidRPr="002D1DDD">
              <w:rPr>
                <w:rFonts w:ascii="Arial" w:eastAsia="Helvetica" w:hAnsi="Arial" w:cs="Arial"/>
                <w:color w:val="000000" w:themeColor="text1"/>
                <w:sz w:val="19"/>
                <w:szCs w:val="19"/>
              </w:rPr>
              <w:t>alebo</w:t>
            </w:r>
            <w:r>
              <w:rPr>
                <w:rFonts w:ascii="Arial" w:eastAsia="Helvetica" w:hAnsi="Arial" w:cs="Arial"/>
                <w:color w:val="000000" w:themeColor="text1"/>
                <w:sz w:val="19"/>
                <w:szCs w:val="19"/>
              </w:rPr>
              <w:t xml:space="preserve"> </w:t>
            </w:r>
            <w:r w:rsidRPr="004D7ADC">
              <w:rPr>
                <w:rFonts w:ascii="Arial" w:eastAsia="Helvetica" w:hAnsi="Arial" w:cs="Arial"/>
                <w:color w:val="000000" w:themeColor="text1"/>
                <w:sz w:val="19"/>
                <w:szCs w:val="19"/>
              </w:rPr>
              <w:t>CBA nie je vypočítaná správne.</w:t>
            </w:r>
          </w:p>
        </w:tc>
      </w:tr>
    </w:tbl>
    <w:p w14:paraId="15A91870" w14:textId="77777777" w:rsidR="00A96BEF" w:rsidRPr="003C6DE1" w:rsidRDefault="00A96BEF" w:rsidP="005929B6">
      <w:pPr>
        <w:spacing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žiadosť o NFP – 11. Rozpočet </w:t>
      </w:r>
      <w:r w:rsidRPr="00FC0BD2">
        <w:rPr>
          <w:rFonts w:ascii="Arial" w:hAnsi="Arial" w:cs="Arial"/>
          <w:color w:val="000000" w:themeColor="text1"/>
          <w:sz w:val="19"/>
          <w:szCs w:val="19"/>
        </w:rPr>
        <w:t xml:space="preserve">projektu, príloha Opis projektu, príloha </w:t>
      </w:r>
      <w:r w:rsidR="00FC0BD2" w:rsidRPr="00FC0BD2">
        <w:rPr>
          <w:rFonts w:ascii="Arial" w:hAnsi="Arial" w:cs="Arial"/>
          <w:color w:val="000000" w:themeColor="text1"/>
          <w:sz w:val="19"/>
          <w:szCs w:val="19"/>
        </w:rPr>
        <w:t>Analýza nákladov a prínosov (tiež „</w:t>
      </w:r>
      <w:r w:rsidRPr="00FC0BD2">
        <w:rPr>
          <w:rFonts w:ascii="Arial" w:hAnsi="Arial" w:cs="Arial"/>
          <w:color w:val="000000" w:themeColor="text1"/>
          <w:sz w:val="19"/>
          <w:szCs w:val="19"/>
        </w:rPr>
        <w:t>Cost-Benefit analýza</w:t>
      </w:r>
      <w:r w:rsidR="00FC0BD2" w:rsidRPr="00FC0BD2">
        <w:rPr>
          <w:rFonts w:ascii="Arial" w:hAnsi="Arial" w:cs="Arial"/>
          <w:color w:val="000000" w:themeColor="text1"/>
          <w:sz w:val="19"/>
          <w:szCs w:val="19"/>
        </w:rPr>
        <w:t>“</w:t>
      </w:r>
      <w:r w:rsidR="00FC0BD2">
        <w:rPr>
          <w:rFonts w:ascii="Arial" w:hAnsi="Arial" w:cs="Arial"/>
          <w:color w:val="000000" w:themeColor="text1"/>
          <w:sz w:val="19"/>
          <w:szCs w:val="19"/>
        </w:rPr>
        <w:t xml:space="preserve"> alebo</w:t>
      </w:r>
      <w:r w:rsidR="00FC0BD2" w:rsidRPr="00FC0BD2">
        <w:rPr>
          <w:rFonts w:ascii="Arial" w:hAnsi="Arial" w:cs="Arial"/>
          <w:color w:val="000000" w:themeColor="text1"/>
          <w:sz w:val="19"/>
          <w:szCs w:val="19"/>
        </w:rPr>
        <w:t xml:space="preserve"> len „CBA“)</w:t>
      </w:r>
      <w:r w:rsidRPr="00FC0BD2">
        <w:rPr>
          <w:rFonts w:ascii="Arial" w:hAnsi="Arial" w:cs="Arial"/>
          <w:color w:val="000000" w:themeColor="text1"/>
          <w:sz w:val="19"/>
          <w:szCs w:val="19"/>
        </w:rPr>
        <w:t>.</w:t>
      </w:r>
    </w:p>
    <w:p w14:paraId="131B3810" w14:textId="77777777" w:rsidR="004173DB" w:rsidRPr="00293B1C" w:rsidRDefault="004173DB" w:rsidP="005929B6">
      <w:pPr>
        <w:spacing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w:t>
      </w:r>
      <w:r w:rsidRPr="00293B1C">
        <w:rPr>
          <w:rFonts w:ascii="Arial" w:hAnsi="Arial" w:cs="Arial"/>
          <w:color w:val="000000" w:themeColor="text1"/>
          <w:sz w:val="19"/>
          <w:szCs w:val="19"/>
        </w:rPr>
        <w:t>ekonomickú a finančnú analýzu, ktorá odzrkadľuje socio-ekonomický prínos projektu</w:t>
      </w:r>
      <w:r w:rsidR="00A62625" w:rsidRPr="00293B1C">
        <w:rPr>
          <w:rFonts w:ascii="Arial" w:hAnsi="Arial" w:cs="Arial"/>
          <w:color w:val="000000" w:themeColor="text1"/>
          <w:sz w:val="19"/>
          <w:szCs w:val="19"/>
        </w:rPr>
        <w:t xml:space="preserve"> a poskytuje výpočet čistého príjmu projektu</w:t>
      </w:r>
      <w:r w:rsidRPr="00293B1C">
        <w:rPr>
          <w:rFonts w:ascii="Arial" w:hAnsi="Arial" w:cs="Arial"/>
          <w:color w:val="000000" w:themeColor="text1"/>
          <w:sz w:val="19"/>
          <w:szCs w:val="19"/>
        </w:rPr>
        <w:t>. Hodnotiteľ posúdi, či sú vstupy a výstupy analýzy vierohodné vzhľadom na charakter projektu (</w:t>
      </w:r>
      <w:r w:rsidR="00A62625" w:rsidRPr="00293B1C">
        <w:rPr>
          <w:rFonts w:ascii="Arial" w:hAnsi="Arial" w:cs="Arial"/>
          <w:color w:val="000000" w:themeColor="text1"/>
          <w:sz w:val="19"/>
          <w:szCs w:val="19"/>
        </w:rPr>
        <w:t xml:space="preserve">napr. </w:t>
      </w:r>
      <w:r w:rsidRPr="00293B1C">
        <w:rPr>
          <w:rFonts w:ascii="Arial" w:hAnsi="Arial" w:cs="Arial"/>
          <w:color w:val="000000" w:themeColor="text1"/>
          <w:sz w:val="19"/>
          <w:szCs w:val="19"/>
        </w:rPr>
        <w:t>podložené štúdiami v prípade kvantifikovateľných prínosov). Hodnotiteľ hodnotí postupy žiadateľa použité pri tvorbe Analýzy nákladov a výnosov (CBA), finančné a ekonomické ukazovatele, ktoré odzrkadľujú efektívnosť projektu a výpočty určujúce výšku finančných prostriedkov z EÚ a ŠR potrebných na realizáciu projektu</w:t>
      </w:r>
      <w:r w:rsidR="00A62625" w:rsidRPr="00293B1C">
        <w:rPr>
          <w:rFonts w:ascii="Arial" w:hAnsi="Arial" w:cs="Arial"/>
          <w:color w:val="000000" w:themeColor="text1"/>
          <w:sz w:val="19"/>
          <w:szCs w:val="19"/>
        </w:rPr>
        <w:t xml:space="preserve"> na základe výpočtu generovaných príjmov projektu</w:t>
      </w:r>
      <w:r w:rsidRPr="00293B1C">
        <w:rPr>
          <w:rFonts w:ascii="Arial" w:hAnsi="Arial" w:cs="Arial"/>
          <w:color w:val="000000" w:themeColor="text1"/>
          <w:sz w:val="19"/>
          <w:szCs w:val="19"/>
        </w:rPr>
        <w:t xml:space="preserve">. </w:t>
      </w:r>
    </w:p>
    <w:p w14:paraId="16427A35" w14:textId="77777777" w:rsidR="004173DB" w:rsidRPr="00FE1EA5" w:rsidRDefault="004173DB" w:rsidP="005929B6">
      <w:pPr>
        <w:spacing w:after="120" w:line="288" w:lineRule="auto"/>
        <w:jc w:val="both"/>
        <w:rPr>
          <w:rFonts w:ascii="Arial" w:hAnsi="Arial" w:cs="Arial"/>
          <w:color w:val="000000" w:themeColor="text1"/>
          <w:sz w:val="19"/>
          <w:szCs w:val="19"/>
        </w:rPr>
      </w:pPr>
      <w:r w:rsidRPr="00293B1C">
        <w:rPr>
          <w:rFonts w:ascii="Arial" w:hAnsi="Arial" w:cs="Arial"/>
          <w:color w:val="000000" w:themeColor="text1"/>
          <w:sz w:val="19"/>
          <w:szCs w:val="19"/>
        </w:rPr>
        <w:t xml:space="preserve">Pri </w:t>
      </w:r>
      <w:r w:rsidR="00293B1C" w:rsidRPr="00293B1C">
        <w:rPr>
          <w:rFonts w:ascii="Arial" w:hAnsi="Arial" w:cs="Arial"/>
          <w:color w:val="000000" w:themeColor="text1"/>
          <w:sz w:val="19"/>
          <w:szCs w:val="19"/>
        </w:rPr>
        <w:t>hodnotení</w:t>
      </w:r>
      <w:r w:rsidRPr="00293B1C">
        <w:rPr>
          <w:rFonts w:ascii="Arial" w:hAnsi="Arial" w:cs="Arial"/>
          <w:color w:val="000000" w:themeColor="text1"/>
          <w:sz w:val="19"/>
          <w:szCs w:val="19"/>
        </w:rPr>
        <w:t xml:space="preserve"> CBA </w:t>
      </w:r>
      <w:r w:rsidR="00293B1C" w:rsidRPr="00293B1C">
        <w:rPr>
          <w:rFonts w:ascii="Arial" w:hAnsi="Arial" w:cs="Arial"/>
          <w:color w:val="000000" w:themeColor="text1"/>
          <w:sz w:val="19"/>
          <w:szCs w:val="19"/>
        </w:rPr>
        <w:t xml:space="preserve">hodnotiteľ </w:t>
      </w:r>
      <w:r w:rsidRPr="00293B1C">
        <w:rPr>
          <w:rFonts w:ascii="Arial" w:hAnsi="Arial" w:cs="Arial"/>
          <w:color w:val="000000" w:themeColor="text1"/>
          <w:sz w:val="19"/>
          <w:szCs w:val="19"/>
        </w:rPr>
        <w:t xml:space="preserve">vychádza z postupov definovaných v </w:t>
      </w:r>
      <w:r w:rsidR="00FF661C" w:rsidRPr="00293B1C">
        <w:rPr>
          <w:rFonts w:ascii="Arial" w:hAnsi="Arial" w:cs="Arial"/>
          <w:color w:val="000000" w:themeColor="text1"/>
          <w:sz w:val="19"/>
          <w:szCs w:val="19"/>
        </w:rPr>
        <w:t>Príručke</w:t>
      </w:r>
      <w:r w:rsidR="0088389C" w:rsidRPr="00293B1C">
        <w:rPr>
          <w:rFonts w:ascii="Arial" w:hAnsi="Arial" w:cs="Arial"/>
          <w:color w:val="000000" w:themeColor="text1"/>
          <w:sz w:val="19"/>
          <w:szCs w:val="19"/>
        </w:rPr>
        <w:t xml:space="preserve"> k analýze nákladov a výnosov projektov cestnej infraštruktúry IROP</w:t>
      </w:r>
      <w:r w:rsidR="00FF661C" w:rsidRPr="00293B1C">
        <w:rPr>
          <w:rFonts w:ascii="Arial" w:hAnsi="Arial" w:cs="Arial"/>
          <w:color w:val="000000" w:themeColor="text1"/>
          <w:sz w:val="19"/>
          <w:szCs w:val="19"/>
        </w:rPr>
        <w:t xml:space="preserve">. Hodnotiteľ počas kontroly CBA </w:t>
      </w:r>
      <w:r w:rsidRPr="00293B1C">
        <w:rPr>
          <w:rFonts w:ascii="Arial" w:hAnsi="Arial" w:cs="Arial"/>
          <w:color w:val="000000" w:themeColor="text1"/>
          <w:sz w:val="19"/>
          <w:szCs w:val="19"/>
        </w:rPr>
        <w:t xml:space="preserve">vykonáva aj </w:t>
      </w:r>
      <w:r w:rsidRPr="00FE1EA5">
        <w:rPr>
          <w:rFonts w:ascii="Arial" w:hAnsi="Arial" w:cs="Arial"/>
          <w:color w:val="000000" w:themeColor="text1"/>
          <w:sz w:val="19"/>
          <w:szCs w:val="19"/>
        </w:rPr>
        <w:t>matematické overenie správnosti výpočtov.</w:t>
      </w:r>
      <w:r w:rsidR="00BF49BA" w:rsidRPr="00FE1EA5">
        <w:rPr>
          <w:rFonts w:ascii="Arial" w:hAnsi="Arial" w:cs="Arial"/>
          <w:color w:val="000000" w:themeColor="text1"/>
          <w:sz w:val="19"/>
          <w:szCs w:val="19"/>
        </w:rPr>
        <w:t xml:space="preserve"> </w:t>
      </w:r>
      <w:r w:rsidRPr="00FE1EA5">
        <w:rPr>
          <w:rFonts w:ascii="Arial" w:hAnsi="Arial" w:cs="Arial"/>
          <w:color w:val="000000" w:themeColor="text1"/>
          <w:sz w:val="19"/>
          <w:szCs w:val="19"/>
        </w:rPr>
        <w:t>Postup pri matematickej kontrole:</w:t>
      </w:r>
    </w:p>
    <w:p w14:paraId="32CFB927" w14:textId="65FEDE9D" w:rsidR="005929B6" w:rsidRDefault="004173DB" w:rsidP="005929B6">
      <w:pPr>
        <w:spacing w:after="0" w:line="288" w:lineRule="auto"/>
        <w:jc w:val="both"/>
        <w:rPr>
          <w:rFonts w:ascii="Arial" w:hAnsi="Arial" w:cs="Arial"/>
          <w:color w:val="000000" w:themeColor="text1"/>
          <w:sz w:val="19"/>
          <w:szCs w:val="19"/>
        </w:rPr>
      </w:pPr>
      <w:r w:rsidRPr="00FE1EA5">
        <w:rPr>
          <w:rFonts w:ascii="Arial" w:hAnsi="Arial" w:cs="Arial"/>
          <w:color w:val="000000" w:themeColor="text1"/>
          <w:sz w:val="19"/>
          <w:szCs w:val="19"/>
        </w:rPr>
        <w:t xml:space="preserve">Odborný hodnotiteľ </w:t>
      </w:r>
      <w:r w:rsidRPr="00293B1C">
        <w:rPr>
          <w:rFonts w:ascii="Arial" w:hAnsi="Arial" w:cs="Arial"/>
          <w:color w:val="000000" w:themeColor="text1"/>
          <w:sz w:val="19"/>
          <w:szCs w:val="19"/>
        </w:rPr>
        <w:t>kontroluje všetky výpočty uvádzané v CBA, ktoré žiadateľ poskytuje v elektronickej podobe. Hodnotiteľ kontroluje každý číselný údaj z pohľadu matematickej správnosti a to:</w:t>
      </w:r>
    </w:p>
    <w:p w14:paraId="18945AF8" w14:textId="5A76227C" w:rsidR="004173DB" w:rsidRPr="005929B6" w:rsidRDefault="004173DB" w:rsidP="005929B6">
      <w:pPr>
        <w:pStyle w:val="Odsekzoznamu"/>
        <w:numPr>
          <w:ilvl w:val="1"/>
          <w:numId w:val="16"/>
        </w:numPr>
        <w:spacing w:after="120" w:line="288" w:lineRule="auto"/>
        <w:ind w:left="284" w:hanging="283"/>
        <w:rPr>
          <w:rFonts w:ascii="Arial" w:hAnsi="Arial" w:cs="Arial"/>
          <w:color w:val="000000" w:themeColor="text1"/>
          <w:sz w:val="19"/>
          <w:szCs w:val="19"/>
          <w:lang w:val="sk-SK"/>
        </w:rPr>
      </w:pPr>
      <w:r w:rsidRPr="005929B6">
        <w:rPr>
          <w:rFonts w:ascii="Arial" w:hAnsi="Arial" w:cs="Arial"/>
          <w:color w:val="000000" w:themeColor="text1"/>
          <w:sz w:val="19"/>
          <w:szCs w:val="19"/>
          <w:lang w:val="sk-SK"/>
        </w:rPr>
        <w:t>zhodnosť číselného údaj</w:t>
      </w:r>
      <w:r w:rsidR="008619D7" w:rsidRPr="005929B6">
        <w:rPr>
          <w:rFonts w:ascii="Arial" w:hAnsi="Arial" w:cs="Arial"/>
          <w:color w:val="000000" w:themeColor="text1"/>
          <w:sz w:val="19"/>
          <w:szCs w:val="19"/>
          <w:lang w:val="sk-SK"/>
        </w:rPr>
        <w:t>u</w:t>
      </w:r>
      <w:r w:rsidRPr="005929B6">
        <w:rPr>
          <w:rFonts w:ascii="Arial" w:hAnsi="Arial" w:cs="Arial"/>
          <w:color w:val="000000" w:themeColor="text1"/>
          <w:sz w:val="19"/>
          <w:szCs w:val="19"/>
          <w:lang w:val="sk-SK"/>
        </w:rPr>
        <w:t xml:space="preserve"> vstupujúceho do výpočtu s číselným údajom z predošlého </w:t>
      </w:r>
      <w:r w:rsidR="008619D7" w:rsidRPr="005929B6">
        <w:rPr>
          <w:rFonts w:ascii="Arial" w:hAnsi="Arial" w:cs="Arial"/>
          <w:color w:val="000000" w:themeColor="text1"/>
          <w:sz w:val="19"/>
          <w:szCs w:val="19"/>
          <w:lang w:val="sk-SK"/>
        </w:rPr>
        <w:t xml:space="preserve">(relevantného) </w:t>
      </w:r>
      <w:r w:rsidRPr="005929B6">
        <w:rPr>
          <w:rFonts w:ascii="Arial" w:hAnsi="Arial" w:cs="Arial"/>
          <w:color w:val="000000" w:themeColor="text1"/>
          <w:sz w:val="19"/>
          <w:szCs w:val="19"/>
          <w:lang w:val="sk-SK"/>
        </w:rPr>
        <w:t>matematického výpočtu (zamedzenie chýb z nepo</w:t>
      </w:r>
      <w:r w:rsidR="00BF49BA" w:rsidRPr="005929B6">
        <w:rPr>
          <w:rFonts w:ascii="Arial" w:hAnsi="Arial" w:cs="Arial"/>
          <w:color w:val="000000" w:themeColor="text1"/>
          <w:sz w:val="19"/>
          <w:szCs w:val="19"/>
          <w:lang w:val="sk-SK"/>
        </w:rPr>
        <w:t xml:space="preserve">zornosti pri kopírovaní </w:t>
      </w:r>
      <w:r w:rsidR="008619D7" w:rsidRPr="005929B6">
        <w:rPr>
          <w:rFonts w:ascii="Arial" w:hAnsi="Arial" w:cs="Arial"/>
          <w:color w:val="000000" w:themeColor="text1"/>
          <w:sz w:val="19"/>
          <w:szCs w:val="19"/>
          <w:lang w:val="sk-SK"/>
        </w:rPr>
        <w:br/>
      </w:r>
      <w:r w:rsidR="00354A5D" w:rsidRPr="005929B6">
        <w:rPr>
          <w:rFonts w:ascii="Arial" w:hAnsi="Arial" w:cs="Arial"/>
          <w:color w:val="000000" w:themeColor="text1"/>
          <w:sz w:val="19"/>
          <w:szCs w:val="19"/>
          <w:lang w:val="sk-SK"/>
        </w:rPr>
        <w:t>údajov),</w:t>
      </w:r>
    </w:p>
    <w:p w14:paraId="0E728A2E" w14:textId="0115CC09" w:rsidR="004173DB" w:rsidRPr="005929B6" w:rsidRDefault="004173DB" w:rsidP="005929B6">
      <w:pPr>
        <w:pStyle w:val="Odsekzoznamu"/>
        <w:numPr>
          <w:ilvl w:val="1"/>
          <w:numId w:val="16"/>
        </w:numPr>
        <w:spacing w:after="0" w:line="288" w:lineRule="auto"/>
        <w:ind w:left="284" w:hanging="283"/>
        <w:rPr>
          <w:rFonts w:ascii="Arial" w:hAnsi="Arial" w:cs="Arial"/>
          <w:color w:val="000000" w:themeColor="text1"/>
          <w:sz w:val="19"/>
          <w:szCs w:val="19"/>
          <w:lang w:val="sk-SK"/>
        </w:rPr>
      </w:pPr>
      <w:r w:rsidRPr="005929B6">
        <w:rPr>
          <w:rFonts w:ascii="Arial" w:hAnsi="Arial" w:cs="Arial"/>
          <w:color w:val="000000" w:themeColor="text1"/>
          <w:sz w:val="19"/>
          <w:szCs w:val="19"/>
          <w:lang w:val="sk-SK"/>
        </w:rPr>
        <w:t xml:space="preserve">správnosť vzorca použitého pri výpočte (v súlade s metodikou popísanou v </w:t>
      </w:r>
      <w:r w:rsidR="0088389C" w:rsidRPr="005929B6">
        <w:rPr>
          <w:rFonts w:ascii="Arial" w:hAnsi="Arial" w:cs="Arial"/>
          <w:color w:val="000000" w:themeColor="text1"/>
          <w:sz w:val="19"/>
          <w:szCs w:val="19"/>
          <w:lang w:val="sk-SK"/>
        </w:rPr>
        <w:t>Príručke k analýze nákladov a výnosov projektov cestnej infraštruktúry IROP</w:t>
      </w:r>
      <w:r w:rsidR="00354A5D" w:rsidRPr="005929B6">
        <w:rPr>
          <w:rFonts w:ascii="Arial" w:hAnsi="Arial" w:cs="Arial"/>
          <w:color w:val="000000" w:themeColor="text1"/>
          <w:sz w:val="19"/>
          <w:szCs w:val="19"/>
          <w:lang w:val="sk-SK"/>
        </w:rPr>
        <w:t>),</w:t>
      </w:r>
    </w:p>
    <w:p w14:paraId="5B2BAF05" w14:textId="3C4138B5" w:rsidR="004173DB" w:rsidRPr="005929B6" w:rsidRDefault="004173DB" w:rsidP="005929B6">
      <w:pPr>
        <w:pStyle w:val="Odsekzoznamu"/>
        <w:numPr>
          <w:ilvl w:val="1"/>
          <w:numId w:val="16"/>
        </w:numPr>
        <w:spacing w:after="120" w:line="288" w:lineRule="auto"/>
        <w:ind w:left="284" w:hanging="284"/>
        <w:rPr>
          <w:rFonts w:ascii="Arial" w:hAnsi="Arial" w:cs="Arial"/>
          <w:color w:val="000000" w:themeColor="text1"/>
          <w:sz w:val="19"/>
          <w:szCs w:val="19"/>
          <w:lang w:val="sk-SK"/>
        </w:rPr>
      </w:pPr>
      <w:r w:rsidRPr="005929B6">
        <w:rPr>
          <w:rFonts w:ascii="Arial" w:hAnsi="Arial" w:cs="Arial"/>
          <w:color w:val="000000" w:themeColor="text1"/>
          <w:sz w:val="19"/>
          <w:szCs w:val="19"/>
          <w:lang w:val="sk-SK"/>
        </w:rPr>
        <w:t>číselnú správnosť výpočtu (</w:t>
      </w:r>
      <w:r w:rsidR="008619D7" w:rsidRPr="005929B6">
        <w:rPr>
          <w:rFonts w:ascii="Arial" w:hAnsi="Arial" w:cs="Arial"/>
          <w:color w:val="000000" w:themeColor="text1"/>
          <w:sz w:val="19"/>
          <w:szCs w:val="19"/>
          <w:lang w:val="sk-SK"/>
        </w:rPr>
        <w:t xml:space="preserve">napr. funkciou </w:t>
      </w:r>
      <w:r w:rsidRPr="005929B6">
        <w:rPr>
          <w:rFonts w:ascii="Arial" w:hAnsi="Arial" w:cs="Arial"/>
          <w:color w:val="000000" w:themeColor="text1"/>
          <w:sz w:val="19"/>
          <w:szCs w:val="19"/>
          <w:lang w:val="sk-SK"/>
        </w:rPr>
        <w:t>prepočítan</w:t>
      </w:r>
      <w:r w:rsidR="008619D7" w:rsidRPr="005929B6">
        <w:rPr>
          <w:rFonts w:ascii="Arial" w:hAnsi="Arial" w:cs="Arial"/>
          <w:color w:val="000000" w:themeColor="text1"/>
          <w:sz w:val="19"/>
          <w:szCs w:val="19"/>
          <w:lang w:val="sk-SK"/>
        </w:rPr>
        <w:t>ia</w:t>
      </w:r>
      <w:r w:rsidRPr="005929B6">
        <w:rPr>
          <w:rFonts w:ascii="Arial" w:hAnsi="Arial" w:cs="Arial"/>
          <w:color w:val="000000" w:themeColor="text1"/>
          <w:sz w:val="19"/>
          <w:szCs w:val="19"/>
          <w:lang w:val="sk-SK"/>
        </w:rPr>
        <w:t xml:space="preserve"> vzorcov).</w:t>
      </w:r>
    </w:p>
    <w:p w14:paraId="35E64861" w14:textId="77777777" w:rsidR="00342FE5" w:rsidRPr="00342FE5" w:rsidRDefault="00342FE5" w:rsidP="005929B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vzniknutej vo výpočte finančnej analýzy, resp. CBA sa v procese odborného hodnotenia výška celkových oprávnených výdavkov projektu adekvátne zníži a konkrétne skutočnosti – identifikáciu neoprávnených výdavkov, sumu identifikovaných neoprávnených výdavkov a zdôvodnenie hodnotiteľ uvedie v komentári hodnotiaceho hárku.</w:t>
      </w:r>
    </w:p>
    <w:p w14:paraId="5E738ADA" w14:textId="77777777" w:rsidR="00A96BEF" w:rsidRPr="003C6DE1" w:rsidRDefault="004173DB" w:rsidP="005929B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eastAsiaTheme="minorHAnsi" w:hAnsi="Arial" w:cs="Arial"/>
          <w:color w:val="000000" w:themeColor="text1"/>
          <w:sz w:val="19"/>
          <w:szCs w:val="19"/>
          <w:bdr w:val="none" w:sz="0" w:space="0" w:color="auto"/>
          <w:lang w:val="sk-SK"/>
        </w:rPr>
      </w:pPr>
      <w:r w:rsidRPr="00293B1C">
        <w:rPr>
          <w:rFonts w:ascii="Arial" w:eastAsiaTheme="minorHAnsi" w:hAnsi="Arial" w:cs="Arial"/>
          <w:color w:val="000000" w:themeColor="text1"/>
          <w:sz w:val="19"/>
          <w:szCs w:val="19"/>
          <w:bdr w:val="none" w:sz="0" w:space="0" w:color="auto"/>
          <w:lang w:val="sk-SK"/>
        </w:rPr>
        <w:t xml:space="preserve">Hodnotiteľ po vyhodnotení údajov </w:t>
      </w:r>
      <w:r w:rsidR="00FF661C" w:rsidRPr="00293B1C">
        <w:rPr>
          <w:rFonts w:ascii="Arial" w:eastAsiaTheme="minorHAnsi" w:hAnsi="Arial" w:cs="Arial"/>
          <w:color w:val="000000" w:themeColor="text1"/>
          <w:sz w:val="19"/>
          <w:szCs w:val="19"/>
          <w:bdr w:val="none" w:sz="0" w:space="0" w:color="auto"/>
          <w:lang w:val="sk-SK"/>
        </w:rPr>
        <w:t xml:space="preserve">priradí odpoveď </w:t>
      </w:r>
      <w:r w:rsidRPr="00293B1C">
        <w:rPr>
          <w:rFonts w:ascii="Arial" w:eastAsiaTheme="minorHAnsi" w:hAnsi="Arial" w:cs="Arial"/>
          <w:color w:val="000000" w:themeColor="text1"/>
          <w:sz w:val="19"/>
          <w:szCs w:val="19"/>
          <w:bdr w:val="none" w:sz="0" w:space="0" w:color="auto"/>
          <w:lang w:val="sk-SK"/>
        </w:rPr>
        <w:t>(áno/nie) v zmysle spôsobu aplikácie</w:t>
      </w:r>
      <w:r w:rsidRPr="003C6DE1">
        <w:rPr>
          <w:rFonts w:ascii="Arial" w:eastAsiaTheme="minorHAnsi" w:hAnsi="Arial" w:cs="Arial"/>
          <w:color w:val="000000" w:themeColor="text1"/>
          <w:sz w:val="19"/>
          <w:szCs w:val="19"/>
          <w:bdr w:val="none" w:sz="0" w:space="0" w:color="auto"/>
          <w:lang w:val="sk-SK"/>
        </w:rPr>
        <w:t xml:space="preserve"> hodnotiaceho kritéria.</w:t>
      </w:r>
    </w:p>
    <w:p w14:paraId="11A2B054" w14:textId="77777777" w:rsidR="009370F2" w:rsidRPr="003C6DE1" w:rsidRDefault="00A96BEF" w:rsidP="005929B6">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w:t>
      </w:r>
      <w:r w:rsidR="00CE0743" w:rsidRPr="003C6DE1">
        <w:rPr>
          <w:rFonts w:ascii="Arial" w:hAnsi="Arial" w:cs="Arial"/>
          <w:color w:val="000000" w:themeColor="text1"/>
          <w:sz w:val="19"/>
          <w:szCs w:val="19"/>
        </w:rPr>
        <w:t>a, a to v prípade kladného ako aj</w:t>
      </w:r>
      <w:r w:rsidRPr="003C6DE1">
        <w:rPr>
          <w:rFonts w:ascii="Arial" w:hAnsi="Arial" w:cs="Arial"/>
          <w:color w:val="000000" w:themeColor="text1"/>
          <w:sz w:val="19"/>
          <w:szCs w:val="19"/>
        </w:rPr>
        <w:t xml:space="preserve"> negatívneho hodnotenia.</w:t>
      </w:r>
    </w:p>
    <w:tbl>
      <w:tblPr>
        <w:tblStyle w:val="TableGrid2"/>
        <w:tblW w:w="5000" w:type="pct"/>
        <w:tblLayout w:type="fixed"/>
        <w:tblLook w:val="04A0" w:firstRow="1" w:lastRow="0" w:firstColumn="1" w:lastColumn="0" w:noHBand="0" w:noVBand="1"/>
      </w:tblPr>
      <w:tblGrid>
        <w:gridCol w:w="587"/>
        <w:gridCol w:w="2517"/>
        <w:gridCol w:w="4411"/>
        <w:gridCol w:w="1364"/>
        <w:gridCol w:w="1588"/>
        <w:gridCol w:w="4659"/>
      </w:tblGrid>
      <w:tr w:rsidR="00BE6DD7" w:rsidRPr="003C6DE1" w14:paraId="3D34B45F" w14:textId="77777777" w:rsidTr="00BE6DD7">
        <w:trPr>
          <w:trHeight w:val="388"/>
        </w:trPr>
        <w:tc>
          <w:tcPr>
            <w:tcW w:w="194" w:type="pct"/>
            <w:shd w:val="clear" w:color="auto" w:fill="DEEAF6" w:themeFill="accent1" w:themeFillTint="33"/>
            <w:vAlign w:val="center"/>
            <w:hideMark/>
          </w:tcPr>
          <w:p w14:paraId="295345E8"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32" w:type="pct"/>
            <w:shd w:val="clear" w:color="auto" w:fill="DEEAF6" w:themeFill="accent1" w:themeFillTint="33"/>
            <w:vAlign w:val="center"/>
            <w:hideMark/>
          </w:tcPr>
          <w:p w14:paraId="7AADA261"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8" w:type="pct"/>
            <w:shd w:val="clear" w:color="auto" w:fill="DEEAF6" w:themeFill="accent1" w:themeFillTint="33"/>
            <w:vAlign w:val="center"/>
            <w:hideMark/>
          </w:tcPr>
          <w:p w14:paraId="723B5FEB"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6ADB9DCC"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5" w:type="pct"/>
            <w:shd w:val="clear" w:color="auto" w:fill="DEEAF6" w:themeFill="accent1" w:themeFillTint="33"/>
            <w:vAlign w:val="center"/>
            <w:hideMark/>
          </w:tcPr>
          <w:p w14:paraId="06419CD0"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40" w:type="pct"/>
            <w:shd w:val="clear" w:color="auto" w:fill="DEEAF6" w:themeFill="accent1" w:themeFillTint="33"/>
            <w:vAlign w:val="center"/>
            <w:hideMark/>
          </w:tcPr>
          <w:p w14:paraId="1E299B3A"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637DA35B" w14:textId="77777777" w:rsidTr="00BE6DD7">
        <w:trPr>
          <w:trHeight w:val="1618"/>
        </w:trPr>
        <w:tc>
          <w:tcPr>
            <w:tcW w:w="194" w:type="pct"/>
            <w:vMerge w:val="restart"/>
            <w:tcBorders>
              <w:top w:val="single" w:sz="4" w:space="0" w:color="auto"/>
              <w:left w:val="single" w:sz="4" w:space="0" w:color="auto"/>
              <w:bottom w:val="single" w:sz="4" w:space="0" w:color="auto"/>
              <w:right w:val="single" w:sz="4" w:space="0" w:color="auto"/>
            </w:tcBorders>
            <w:vAlign w:val="center"/>
          </w:tcPr>
          <w:p w14:paraId="29F8721C" w14:textId="77777777" w:rsidR="006B19E5" w:rsidRPr="003C6DE1" w:rsidRDefault="006B19E5"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4.2</w:t>
            </w:r>
          </w:p>
        </w:tc>
        <w:tc>
          <w:tcPr>
            <w:tcW w:w="832" w:type="pct"/>
            <w:vMerge w:val="restart"/>
            <w:tcBorders>
              <w:top w:val="single" w:sz="4" w:space="0" w:color="auto"/>
              <w:left w:val="single" w:sz="4" w:space="0" w:color="auto"/>
              <w:bottom w:val="single" w:sz="4" w:space="0" w:color="auto"/>
              <w:right w:val="single" w:sz="4" w:space="0" w:color="auto"/>
            </w:tcBorders>
            <w:vAlign w:val="center"/>
          </w:tcPr>
          <w:p w14:paraId="3B3E6E98" w14:textId="77777777" w:rsidR="006B19E5" w:rsidRPr="003C6DE1" w:rsidRDefault="006B19E5" w:rsidP="005929B6">
            <w:pPr>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Vecná oprávnenosť výdavkov projektu - obsahová oprávnenosť, účelnosť a účinnosť</w:t>
            </w:r>
          </w:p>
        </w:tc>
        <w:tc>
          <w:tcPr>
            <w:tcW w:w="1458" w:type="pct"/>
            <w:vMerge w:val="restart"/>
            <w:tcBorders>
              <w:top w:val="single" w:sz="4" w:space="0" w:color="auto"/>
              <w:left w:val="single" w:sz="4" w:space="0" w:color="auto"/>
              <w:bottom w:val="single" w:sz="4" w:space="0" w:color="auto"/>
              <w:right w:val="single" w:sz="4" w:space="0" w:color="auto"/>
            </w:tcBorders>
            <w:vAlign w:val="center"/>
          </w:tcPr>
          <w:p w14:paraId="65258F90" w14:textId="77777777" w:rsidR="006B19E5" w:rsidRPr="004D7ADC" w:rsidRDefault="006B19E5" w:rsidP="005929B6">
            <w:pPr>
              <w:pStyle w:val="Normlnywebov"/>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4D7ADC">
              <w:rPr>
                <w:rFonts w:ascii="Arial" w:hAnsi="Arial" w:cs="Arial"/>
                <w:color w:val="000000" w:themeColor="text1"/>
                <w:sz w:val="19"/>
                <w:szCs w:val="19"/>
              </w:rPr>
              <w:t>účinnosti (t.j. plnenie stanovených cieľov a dosahovanie plánovaných výsledkov).</w:t>
            </w:r>
          </w:p>
          <w:p w14:paraId="6C8DDD95" w14:textId="54B0B38D" w:rsidR="006B19E5" w:rsidRPr="003C6DE1" w:rsidRDefault="006B19E5" w:rsidP="005929B6">
            <w:pPr>
              <w:jc w:val="both"/>
              <w:rPr>
                <w:rFonts w:ascii="Arial" w:hAnsi="Arial" w:cs="Arial"/>
                <w:i/>
                <w:color w:val="000000" w:themeColor="text1"/>
                <w:sz w:val="19"/>
                <w:szCs w:val="19"/>
                <w:u w:color="000000"/>
              </w:rPr>
            </w:pPr>
            <w:r w:rsidRPr="004D7ADC">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197A92B2"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525" w:type="pct"/>
            <w:tcBorders>
              <w:top w:val="single" w:sz="4" w:space="0" w:color="auto"/>
              <w:left w:val="single" w:sz="4" w:space="0" w:color="auto"/>
              <w:bottom w:val="single" w:sz="4" w:space="0" w:color="auto"/>
              <w:right w:val="single" w:sz="4" w:space="0" w:color="auto"/>
            </w:tcBorders>
            <w:vAlign w:val="center"/>
          </w:tcPr>
          <w:p w14:paraId="0E5A69FE"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áno</w:t>
            </w:r>
          </w:p>
        </w:tc>
        <w:tc>
          <w:tcPr>
            <w:tcW w:w="1540" w:type="pct"/>
            <w:tcBorders>
              <w:top w:val="single" w:sz="4" w:space="0" w:color="auto"/>
              <w:left w:val="single" w:sz="4" w:space="0" w:color="auto"/>
              <w:bottom w:val="single" w:sz="4" w:space="0" w:color="auto"/>
              <w:right w:val="single" w:sz="4" w:space="0" w:color="auto"/>
            </w:tcBorders>
            <w:vAlign w:val="center"/>
          </w:tcPr>
          <w:p w14:paraId="3DA0F902" w14:textId="77777777" w:rsidR="006B19E5" w:rsidRPr="003C6DE1" w:rsidRDefault="006B19E5" w:rsidP="005929B6">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BE6DD7" w:rsidRPr="003C6DE1" w14:paraId="461DEF4E" w14:textId="77777777" w:rsidTr="002B5EE3">
        <w:trPr>
          <w:trHeight w:val="1645"/>
        </w:trPr>
        <w:tc>
          <w:tcPr>
            <w:tcW w:w="194" w:type="pct"/>
            <w:vMerge/>
            <w:tcBorders>
              <w:top w:val="single" w:sz="4" w:space="0" w:color="auto"/>
              <w:left w:val="single" w:sz="4" w:space="0" w:color="auto"/>
              <w:bottom w:val="single" w:sz="4" w:space="0" w:color="auto"/>
              <w:right w:val="single" w:sz="4" w:space="0" w:color="auto"/>
            </w:tcBorders>
            <w:vAlign w:val="center"/>
          </w:tcPr>
          <w:p w14:paraId="65F0CDE5" w14:textId="77777777" w:rsidR="006B19E5" w:rsidRPr="003C6DE1" w:rsidRDefault="006B19E5" w:rsidP="002B4558">
            <w:pPr>
              <w:spacing w:line="288" w:lineRule="auto"/>
              <w:jc w:val="center"/>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6217C359" w14:textId="77777777" w:rsidR="006B19E5" w:rsidRPr="003C6DE1" w:rsidRDefault="006B19E5" w:rsidP="002B4558">
            <w:pPr>
              <w:spacing w:line="288" w:lineRule="auto"/>
              <w:rPr>
                <w:rFonts w:ascii="Arial" w:hAnsi="Arial" w:cs="Arial"/>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44AE2285" w14:textId="77777777" w:rsidR="006B19E5" w:rsidRPr="003C6DE1" w:rsidRDefault="006B19E5" w:rsidP="002B4558">
            <w:pPr>
              <w:spacing w:line="288" w:lineRule="auto"/>
              <w:rPr>
                <w:rFonts w:ascii="Arial" w:hAnsi="Arial" w:cs="Arial"/>
                <w:i/>
                <w:color w:val="000000" w:themeColor="text1"/>
                <w:sz w:val="19"/>
                <w:szCs w:val="19"/>
                <w:u w:color="000000"/>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676F2573" w14:textId="77777777" w:rsidR="006B19E5" w:rsidRPr="003C6DE1" w:rsidRDefault="006B19E5"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2DFCA484"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540" w:type="pct"/>
            <w:tcBorders>
              <w:top w:val="single" w:sz="4" w:space="0" w:color="auto"/>
              <w:left w:val="single" w:sz="4" w:space="0" w:color="auto"/>
              <w:bottom w:val="single" w:sz="4" w:space="0" w:color="auto"/>
              <w:right w:val="single" w:sz="4" w:space="0" w:color="auto"/>
            </w:tcBorders>
            <w:vAlign w:val="center"/>
          </w:tcPr>
          <w:p w14:paraId="50401978" w14:textId="77777777" w:rsidR="006B19E5" w:rsidRPr="003C6DE1" w:rsidRDefault="006B19E5" w:rsidP="005929B6">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05724D98" w14:textId="249D3F1C" w:rsidR="00787160" w:rsidRPr="003C6DE1" w:rsidRDefault="00787160"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 Rozpočet projektu, príloha Opis projektu</w:t>
      </w:r>
      <w:r w:rsidRPr="003538F4">
        <w:rPr>
          <w:rFonts w:ascii="Arial" w:hAnsi="Arial" w:cs="Arial"/>
          <w:color w:val="000000" w:themeColor="text1"/>
          <w:sz w:val="19"/>
          <w:szCs w:val="19"/>
        </w:rPr>
        <w:t xml:space="preserve">, príloha </w:t>
      </w:r>
      <w:r w:rsidR="003538F4" w:rsidRPr="003538F4">
        <w:rPr>
          <w:rFonts w:ascii="Arial" w:hAnsi="Arial" w:cs="Arial"/>
          <w:color w:val="000000" w:themeColor="text1"/>
          <w:sz w:val="19"/>
          <w:szCs w:val="19"/>
        </w:rPr>
        <w:t>R</w:t>
      </w:r>
      <w:r w:rsidRPr="003538F4">
        <w:rPr>
          <w:rFonts w:ascii="Arial" w:hAnsi="Arial" w:cs="Arial"/>
          <w:color w:val="000000" w:themeColor="text1"/>
          <w:sz w:val="19"/>
          <w:szCs w:val="19"/>
        </w:rPr>
        <w:t>ozpočet projektu.</w:t>
      </w:r>
    </w:p>
    <w:p w14:paraId="0D1773EC" w14:textId="77777777" w:rsidR="009E04ED" w:rsidRDefault="00787160"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sidR="009E04ED">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sidR="009E04ED">
        <w:rPr>
          <w:rFonts w:ascii="Arial" w:eastAsiaTheme="minorHAnsi" w:hAnsi="Arial" w:cs="Arial"/>
          <w:color w:val="000000" w:themeColor="text1"/>
          <w:sz w:val="19"/>
          <w:szCs w:val="19"/>
          <w:bdr w:val="none" w:sz="0" w:space="0" w:color="auto"/>
          <w:lang w:val="sk-SK"/>
        </w:rPr>
        <w:t>hodnotia z nasledovných aspektov:</w:t>
      </w:r>
    </w:p>
    <w:p w14:paraId="57C6E4F2" w14:textId="77777777" w:rsidR="000719F0" w:rsidRDefault="00787160" w:rsidP="00924BA9">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sidR="0098546F">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044A0B4F" w14:textId="13A2CF66" w:rsidR="000719F0" w:rsidRPr="00C62DD8" w:rsidRDefault="00787160" w:rsidP="00924BA9">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musia </w:t>
      </w:r>
      <w:r w:rsidR="00333430" w:rsidRPr="009E04ED">
        <w:rPr>
          <w:rFonts w:ascii="Arial" w:eastAsiaTheme="minorHAnsi" w:hAnsi="Arial" w:cs="Arial"/>
          <w:color w:val="000000" w:themeColor="text1"/>
          <w:sz w:val="19"/>
          <w:szCs w:val="19"/>
          <w:bdr w:val="none" w:sz="0" w:space="0" w:color="auto"/>
          <w:lang w:val="sk-SK"/>
        </w:rPr>
        <w:t xml:space="preserve">byť </w:t>
      </w:r>
      <w:r w:rsidRPr="009E04ED">
        <w:rPr>
          <w:rFonts w:ascii="Arial" w:eastAsiaTheme="minorHAnsi" w:hAnsi="Arial" w:cs="Arial"/>
          <w:color w:val="000000" w:themeColor="text1"/>
          <w:sz w:val="19"/>
          <w:szCs w:val="19"/>
          <w:bdr w:val="none" w:sz="0" w:space="0" w:color="auto"/>
          <w:lang w:val="sk-SK"/>
        </w:rPr>
        <w:t>v súlade so zoznamom oprávnených výdavkov uvedených v</w:t>
      </w:r>
      <w:r w:rsidR="00C62DD8">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sidR="0098546F">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sidR="0098546F">
        <w:rPr>
          <w:rFonts w:ascii="Arial" w:eastAsiaTheme="minorHAnsi" w:hAnsi="Arial" w:cs="Arial"/>
          <w:color w:val="000000" w:themeColor="text1"/>
          <w:sz w:val="19"/>
          <w:szCs w:val="19"/>
          <w:bdr w:val="none" w:sz="0" w:space="0" w:color="auto"/>
          <w:lang w:val="sk-SK"/>
        </w:rPr>
        <w:t>,</w:t>
      </w:r>
      <w:r w:rsidR="00C62DD8">
        <w:rPr>
          <w:rFonts w:ascii="Arial" w:eastAsiaTheme="minorHAnsi" w:hAnsi="Arial" w:cs="Arial"/>
          <w:color w:val="000000" w:themeColor="text1"/>
          <w:sz w:val="19"/>
          <w:szCs w:val="19"/>
          <w:bdr w:val="none" w:sz="0" w:space="0" w:color="auto"/>
          <w:lang w:val="sk-SK"/>
        </w:rPr>
        <w:t xml:space="preserve"> </w:t>
      </w:r>
    </w:p>
    <w:p w14:paraId="27A07EB0" w14:textId="77777777" w:rsidR="000719F0" w:rsidRDefault="00787160" w:rsidP="00924BA9">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sidR="000719F0">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sidR="0098546F">
        <w:rPr>
          <w:rFonts w:ascii="Arial" w:eastAsiaTheme="minorHAnsi" w:hAnsi="Arial" w:cs="Arial"/>
          <w:color w:val="000000" w:themeColor="text1"/>
          <w:sz w:val="19"/>
          <w:szCs w:val="19"/>
          <w:bdr w:val="none" w:sz="0" w:space="0" w:color="auto"/>
          <w:lang w:val="sk-SK"/>
        </w:rPr>
        <w:t>),</w:t>
      </w:r>
    </w:p>
    <w:p w14:paraId="5328E720" w14:textId="77777777" w:rsidR="00787160" w:rsidRPr="009E04ED" w:rsidRDefault="000719F0" w:rsidP="00924BA9">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00787160"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00787160"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r w:rsidR="002D6A31" w:rsidRPr="009E04ED">
        <w:rPr>
          <w:rFonts w:ascii="Arial" w:eastAsiaTheme="minorHAnsi" w:hAnsi="Arial" w:cs="Arial"/>
          <w:color w:val="000000" w:themeColor="text1"/>
          <w:sz w:val="19"/>
          <w:szCs w:val="19"/>
          <w:bdr w:val="none" w:sz="0" w:space="0" w:color="auto"/>
          <w:lang w:val="sk-SK"/>
        </w:rPr>
        <w:t>.</w:t>
      </w:r>
    </w:p>
    <w:p w14:paraId="073B4E08" w14:textId="77777777" w:rsidR="00D34EC4" w:rsidRDefault="00787160"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p>
    <w:p w14:paraId="25056936" w14:textId="77777777" w:rsidR="00D34EC4" w:rsidRDefault="00D34EC4"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p>
    <w:p w14:paraId="63379183" w14:textId="092D2C33" w:rsidR="00E84BE7" w:rsidRPr="00BB4987" w:rsidRDefault="00787160"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 xml:space="preserve">uje výsledky hodnotenia a priradí hodnotenie (áno/nie) v závislosti od toho či bolo 70% a </w:t>
      </w:r>
      <w:r w:rsidR="002D6A31" w:rsidRPr="003C6DE1">
        <w:rPr>
          <w:rFonts w:ascii="Arial" w:eastAsiaTheme="minorHAnsi" w:hAnsi="Arial" w:cs="Arial"/>
          <w:color w:val="000000" w:themeColor="text1"/>
          <w:sz w:val="19"/>
          <w:szCs w:val="19"/>
          <w:bdr w:val="none" w:sz="0" w:space="0" w:color="auto"/>
          <w:lang w:val="sk-SK"/>
        </w:rPr>
        <w:t>viac</w:t>
      </w:r>
      <w:r w:rsidRPr="003C6DE1">
        <w:rPr>
          <w:rFonts w:ascii="Arial" w:eastAsiaTheme="minorHAnsi" w:hAnsi="Arial" w:cs="Arial"/>
          <w:color w:val="000000" w:themeColor="text1"/>
          <w:sz w:val="19"/>
          <w:szCs w:val="19"/>
          <w:bdr w:val="none" w:sz="0" w:space="0" w:color="auto"/>
          <w:lang w:val="sk-SK"/>
        </w:rPr>
        <w:t xml:space="preserve">, resp. </w:t>
      </w:r>
      <w:r w:rsidRPr="00BB4987">
        <w:rPr>
          <w:rFonts w:ascii="Arial" w:eastAsiaTheme="minorHAnsi" w:hAnsi="Arial" w:cs="Arial"/>
          <w:color w:val="000000" w:themeColor="text1"/>
          <w:sz w:val="19"/>
          <w:szCs w:val="19"/>
          <w:bdr w:val="none" w:sz="0" w:space="0" w:color="auto"/>
          <w:lang w:val="sk-SK"/>
        </w:rPr>
        <w:t xml:space="preserve">menej ako 70% finančnej hodnoty </w:t>
      </w:r>
      <w:r w:rsidR="001B3EF6" w:rsidRPr="00BB4987">
        <w:rPr>
          <w:rFonts w:ascii="Arial" w:eastAsiaTheme="minorHAnsi" w:hAnsi="Arial" w:cs="Arial"/>
          <w:color w:val="000000" w:themeColor="text1"/>
          <w:sz w:val="19"/>
          <w:szCs w:val="19"/>
          <w:bdr w:val="none" w:sz="0" w:space="0" w:color="auto"/>
          <w:lang w:val="sk-SK"/>
        </w:rPr>
        <w:t xml:space="preserve">nárokovaných </w:t>
      </w:r>
      <w:r w:rsidRPr="00BB4987">
        <w:rPr>
          <w:rFonts w:ascii="Arial" w:eastAsiaTheme="minorHAnsi" w:hAnsi="Arial" w:cs="Arial"/>
          <w:color w:val="000000" w:themeColor="text1"/>
          <w:sz w:val="19"/>
          <w:szCs w:val="19"/>
          <w:bdr w:val="none" w:sz="0" w:space="0" w:color="auto"/>
          <w:lang w:val="sk-SK"/>
        </w:rPr>
        <w:t>definovaných celkových oprávnených výdavkov projektu vyhodnotených ako vecne oprávnených z pohľadu kritérií obsahovej oprávnenosti, účelnosti a účinnosti.</w:t>
      </w:r>
    </w:p>
    <w:p w14:paraId="65D63517" w14:textId="77777777" w:rsidR="00E84BE7" w:rsidRPr="00BB4987" w:rsidRDefault="00E84BE7"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p>
    <w:p w14:paraId="65BF9FC6" w14:textId="77777777" w:rsidR="009370F2" w:rsidRPr="00BB4987" w:rsidRDefault="008811C6"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BB4987">
        <w:rPr>
          <w:rFonts w:ascii="Arial" w:hAnsi="Arial" w:cs="Arial"/>
          <w:color w:val="000000" w:themeColor="text1"/>
          <w:sz w:val="19"/>
          <w:szCs w:val="19"/>
          <w:lang w:val="sk-SK"/>
        </w:rPr>
        <w:t>Hodnotiteľ</w:t>
      </w:r>
      <w:r w:rsidR="00787160" w:rsidRPr="00BB4987">
        <w:rPr>
          <w:rFonts w:ascii="Arial" w:hAnsi="Arial" w:cs="Arial"/>
          <w:color w:val="000000" w:themeColor="text1"/>
          <w:sz w:val="19"/>
          <w:szCs w:val="19"/>
          <w:lang w:val="sk-SK"/>
        </w:rPr>
        <w:t xml:space="preserve">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225D57" w:rsidRPr="00BB4987">
        <w:rPr>
          <w:rFonts w:ascii="Arial" w:hAnsi="Arial" w:cs="Arial"/>
          <w:color w:val="000000" w:themeColor="text1"/>
          <w:sz w:val="19"/>
          <w:szCs w:val="19"/>
          <w:lang w:val="sk-SK"/>
        </w:rPr>
        <w:t>aj</w:t>
      </w:r>
      <w:r w:rsidR="00787160" w:rsidRPr="00BB4987">
        <w:rPr>
          <w:rFonts w:ascii="Arial" w:hAnsi="Arial" w:cs="Arial"/>
          <w:color w:val="000000" w:themeColor="text1"/>
          <w:sz w:val="19"/>
          <w:szCs w:val="19"/>
          <w:lang w:val="sk-SK"/>
        </w:rPr>
        <w:t xml:space="preserve"> negatívneho hodnotenia.</w:t>
      </w:r>
    </w:p>
    <w:p w14:paraId="036168C4" w14:textId="77777777" w:rsidR="00E84BE7" w:rsidRPr="00E84BE7" w:rsidRDefault="00E84BE7" w:rsidP="00E84BE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p>
    <w:tbl>
      <w:tblPr>
        <w:tblStyle w:val="TableGrid2"/>
        <w:tblW w:w="5000" w:type="pct"/>
        <w:tblLayout w:type="fixed"/>
        <w:tblLook w:val="04A0" w:firstRow="1" w:lastRow="0" w:firstColumn="1" w:lastColumn="0" w:noHBand="0" w:noVBand="1"/>
      </w:tblPr>
      <w:tblGrid>
        <w:gridCol w:w="587"/>
        <w:gridCol w:w="2517"/>
        <w:gridCol w:w="4411"/>
        <w:gridCol w:w="1364"/>
        <w:gridCol w:w="1588"/>
        <w:gridCol w:w="4659"/>
      </w:tblGrid>
      <w:tr w:rsidR="00BE6DD7" w:rsidRPr="003C6DE1" w14:paraId="49055EBB" w14:textId="77777777" w:rsidTr="00BE6DD7">
        <w:trPr>
          <w:trHeight w:val="388"/>
        </w:trPr>
        <w:tc>
          <w:tcPr>
            <w:tcW w:w="194" w:type="pct"/>
            <w:shd w:val="clear" w:color="auto" w:fill="DEEAF6" w:themeFill="accent1" w:themeFillTint="33"/>
            <w:vAlign w:val="center"/>
            <w:hideMark/>
          </w:tcPr>
          <w:p w14:paraId="4AFCE804"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32" w:type="pct"/>
            <w:shd w:val="clear" w:color="auto" w:fill="DEEAF6" w:themeFill="accent1" w:themeFillTint="33"/>
            <w:vAlign w:val="center"/>
            <w:hideMark/>
          </w:tcPr>
          <w:p w14:paraId="635DBFDC"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8" w:type="pct"/>
            <w:shd w:val="clear" w:color="auto" w:fill="DEEAF6" w:themeFill="accent1" w:themeFillTint="33"/>
            <w:vAlign w:val="center"/>
            <w:hideMark/>
          </w:tcPr>
          <w:p w14:paraId="1E965608"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086F3518"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5" w:type="pct"/>
            <w:shd w:val="clear" w:color="auto" w:fill="DEEAF6" w:themeFill="accent1" w:themeFillTint="33"/>
            <w:vAlign w:val="center"/>
            <w:hideMark/>
          </w:tcPr>
          <w:p w14:paraId="2D54986F"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40" w:type="pct"/>
            <w:shd w:val="clear" w:color="auto" w:fill="DEEAF6" w:themeFill="accent1" w:themeFillTint="33"/>
            <w:vAlign w:val="center"/>
            <w:hideMark/>
          </w:tcPr>
          <w:p w14:paraId="2168B570"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4F9A0432" w14:textId="77777777" w:rsidTr="00BE6DD7">
        <w:trPr>
          <w:trHeight w:val="2485"/>
        </w:trPr>
        <w:tc>
          <w:tcPr>
            <w:tcW w:w="194" w:type="pct"/>
            <w:vMerge w:val="restart"/>
            <w:tcBorders>
              <w:top w:val="single" w:sz="4" w:space="0" w:color="auto"/>
              <w:left w:val="single" w:sz="4" w:space="0" w:color="auto"/>
              <w:right w:val="single" w:sz="4" w:space="0" w:color="auto"/>
            </w:tcBorders>
            <w:vAlign w:val="center"/>
          </w:tcPr>
          <w:p w14:paraId="6E100BFD" w14:textId="77777777" w:rsidR="006B19E5" w:rsidRPr="003C6DE1" w:rsidRDefault="006B19E5"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4.3</w:t>
            </w:r>
          </w:p>
        </w:tc>
        <w:tc>
          <w:tcPr>
            <w:tcW w:w="832" w:type="pct"/>
            <w:vMerge w:val="restart"/>
            <w:tcBorders>
              <w:top w:val="single" w:sz="4" w:space="0" w:color="auto"/>
              <w:left w:val="single" w:sz="4" w:space="0" w:color="auto"/>
              <w:right w:val="single" w:sz="4" w:space="0" w:color="auto"/>
            </w:tcBorders>
            <w:vAlign w:val="center"/>
          </w:tcPr>
          <w:p w14:paraId="78A8E3DD" w14:textId="77777777" w:rsidR="006B19E5" w:rsidRPr="003C6DE1" w:rsidRDefault="006B19E5" w:rsidP="005929B6">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Efektívnosť a hospodárnosť výdavkov projektu</w:t>
            </w:r>
          </w:p>
        </w:tc>
        <w:tc>
          <w:tcPr>
            <w:tcW w:w="1458" w:type="pct"/>
            <w:vMerge w:val="restart"/>
            <w:tcBorders>
              <w:top w:val="single" w:sz="4" w:space="0" w:color="auto"/>
              <w:left w:val="single" w:sz="4" w:space="0" w:color="auto"/>
              <w:right w:val="single" w:sz="4" w:space="0" w:color="auto"/>
            </w:tcBorders>
            <w:vAlign w:val="center"/>
          </w:tcPr>
          <w:p w14:paraId="023A9857" w14:textId="77777777" w:rsidR="006B19E5" w:rsidRPr="004D7ADC" w:rsidRDefault="006B19E5" w:rsidP="005929B6">
            <w:pPr>
              <w:widowControl w:val="0"/>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CF2E93F" w14:textId="77777777" w:rsidR="006B19E5" w:rsidRPr="004D7ADC" w:rsidRDefault="006B19E5" w:rsidP="005929B6">
            <w:pPr>
              <w:widowControl w:val="0"/>
              <w:jc w:val="both"/>
              <w:rPr>
                <w:rFonts w:ascii="Arial" w:hAnsi="Arial" w:cs="Arial"/>
                <w:color w:val="000000" w:themeColor="text1"/>
                <w:sz w:val="19"/>
                <w:szCs w:val="19"/>
                <w:u w:color="000000"/>
              </w:rPr>
            </w:pPr>
          </w:p>
          <w:p w14:paraId="2DEACCBD" w14:textId="77777777" w:rsidR="006B19E5" w:rsidRPr="004D7ADC" w:rsidRDefault="006B19E5" w:rsidP="005929B6">
            <w:pPr>
              <w:widowControl w:val="0"/>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23BD37A4" w14:textId="77777777" w:rsidR="006B19E5" w:rsidRPr="004D7ADC" w:rsidRDefault="006B19E5" w:rsidP="005929B6">
            <w:pPr>
              <w:jc w:val="both"/>
              <w:rPr>
                <w:rFonts w:ascii="Arial" w:hAnsi="Arial" w:cs="Arial"/>
                <w:color w:val="000000" w:themeColor="text1"/>
                <w:sz w:val="19"/>
                <w:szCs w:val="19"/>
              </w:rPr>
            </w:pPr>
          </w:p>
          <w:p w14:paraId="2D0C6546" w14:textId="08EEF33F" w:rsidR="006B19E5" w:rsidRPr="004D7ADC" w:rsidRDefault="006B19E5" w:rsidP="005929B6">
            <w:pPr>
              <w:widowControl w:val="0"/>
              <w:jc w:val="both"/>
              <w:rPr>
                <w:rFonts w:ascii="Arial" w:hAnsi="Arial" w:cs="Arial"/>
                <w:i/>
                <w:color w:val="000000" w:themeColor="text1"/>
                <w:sz w:val="19"/>
                <w:szCs w:val="19"/>
                <w:bdr w:val="none" w:sz="0" w:space="0" w:color="auto" w:frame="1"/>
              </w:rPr>
            </w:pPr>
            <w:r w:rsidRPr="004D7ADC">
              <w:rPr>
                <w:rFonts w:ascii="Arial" w:hAnsi="Arial" w:cs="Arial"/>
                <w:i/>
                <w:color w:val="000000" w:themeColor="text1"/>
                <w:sz w:val="19"/>
                <w:szCs w:val="19"/>
                <w:bdr w:val="none" w:sz="0" w:space="0" w:color="auto" w:frame="1"/>
              </w:rPr>
              <w:t>Pozn.:</w:t>
            </w:r>
            <w:r w:rsidR="005929B6">
              <w:rPr>
                <w:rFonts w:ascii="Arial" w:hAnsi="Arial" w:cs="Arial"/>
                <w:i/>
                <w:iCs/>
                <w:color w:val="000000"/>
                <w:sz w:val="19"/>
                <w:szCs w:val="19"/>
                <w:bdr w:val="none" w:sz="0" w:space="0" w:color="auto" w:frame="1"/>
              </w:rPr>
              <w:t xml:space="preserve"> </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w:t>
            </w:r>
            <w:r w:rsidR="00FD5C56">
              <w:rPr>
                <w:rFonts w:ascii="Arial" w:hAnsi="Arial" w:cs="Arial"/>
                <w:i/>
                <w:iCs/>
                <w:color w:val="000000"/>
                <w:sz w:val="19"/>
                <w:szCs w:val="19"/>
                <w:bdr w:val="none" w:sz="0" w:space="0" w:color="auto" w:frame="1"/>
              </w:rPr>
              <w:t>2</w:t>
            </w:r>
            <w:r>
              <w:rPr>
                <w:rFonts w:ascii="Arial" w:hAnsi="Arial" w:cs="Arial"/>
                <w:i/>
                <w:iCs/>
                <w:color w:val="000000"/>
                <w:sz w:val="19"/>
                <w:szCs w:val="19"/>
                <w:bdr w:val="none" w:sz="0" w:space="0" w:color="auto" w:frame="1"/>
              </w:rPr>
              <w:t>, projekt nebude diskvalifikovaný.</w:t>
            </w:r>
          </w:p>
          <w:p w14:paraId="4F95E7F9" w14:textId="77777777" w:rsidR="006B19E5" w:rsidRPr="004D7ADC" w:rsidRDefault="006B19E5" w:rsidP="005929B6">
            <w:pPr>
              <w:widowControl w:val="0"/>
              <w:jc w:val="both"/>
              <w:rPr>
                <w:rFonts w:ascii="Arial" w:hAnsi="Arial" w:cs="Arial"/>
                <w:i/>
                <w:color w:val="000000" w:themeColor="text1"/>
                <w:sz w:val="19"/>
                <w:szCs w:val="19"/>
                <w:bdr w:val="none" w:sz="0" w:space="0" w:color="auto" w:frame="1"/>
              </w:rPr>
            </w:pPr>
          </w:p>
          <w:p w14:paraId="44F1287A" w14:textId="77777777" w:rsidR="006B19E5" w:rsidRPr="003C6DE1" w:rsidRDefault="006B19E5" w:rsidP="005929B6">
            <w:pPr>
              <w:widowControl w:val="0"/>
              <w:spacing w:line="288" w:lineRule="auto"/>
              <w:jc w:val="both"/>
              <w:rPr>
                <w:rFonts w:ascii="Arial" w:eastAsia="Arial Unicode MS" w:hAnsi="Arial" w:cs="Arial"/>
                <w:i/>
                <w:color w:val="000000" w:themeColor="text1"/>
                <w:sz w:val="19"/>
                <w:szCs w:val="19"/>
                <w:u w:color="000000"/>
              </w:rPr>
            </w:pPr>
            <w:r w:rsidRPr="004D7AD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51" w:type="pct"/>
            <w:vMerge w:val="restart"/>
            <w:tcBorders>
              <w:top w:val="single" w:sz="4" w:space="0" w:color="auto"/>
              <w:left w:val="single" w:sz="4" w:space="0" w:color="auto"/>
              <w:right w:val="single" w:sz="4" w:space="0" w:color="auto"/>
            </w:tcBorders>
            <w:vAlign w:val="center"/>
          </w:tcPr>
          <w:p w14:paraId="72AAB52C"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525" w:type="pct"/>
            <w:tcBorders>
              <w:top w:val="single" w:sz="4" w:space="0" w:color="auto"/>
              <w:left w:val="single" w:sz="4" w:space="0" w:color="auto"/>
              <w:right w:val="single" w:sz="4" w:space="0" w:color="auto"/>
            </w:tcBorders>
            <w:vAlign w:val="center"/>
          </w:tcPr>
          <w:p w14:paraId="19F5458F"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u w:color="000000"/>
              </w:rPr>
              <w:t>áno</w:t>
            </w:r>
          </w:p>
        </w:tc>
        <w:tc>
          <w:tcPr>
            <w:tcW w:w="1540" w:type="pct"/>
            <w:tcBorders>
              <w:top w:val="single" w:sz="4" w:space="0" w:color="auto"/>
              <w:left w:val="single" w:sz="4" w:space="0" w:color="auto"/>
              <w:right w:val="single" w:sz="4" w:space="0" w:color="auto"/>
            </w:tcBorders>
            <w:vAlign w:val="center"/>
          </w:tcPr>
          <w:p w14:paraId="717A3A11" w14:textId="77777777" w:rsidR="006B19E5" w:rsidRPr="004D7ADC" w:rsidRDefault="006B19E5" w:rsidP="005929B6">
            <w:pPr>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p w14:paraId="79128413" w14:textId="77777777" w:rsidR="006B19E5" w:rsidRPr="004D7ADC" w:rsidRDefault="006B19E5" w:rsidP="005929B6">
            <w:pPr>
              <w:jc w:val="both"/>
              <w:rPr>
                <w:rFonts w:ascii="Arial" w:hAnsi="Arial" w:cs="Arial"/>
                <w:color w:val="000000" w:themeColor="text1"/>
                <w:sz w:val="19"/>
                <w:szCs w:val="19"/>
                <w:u w:color="000000"/>
              </w:rPr>
            </w:pPr>
          </w:p>
          <w:p w14:paraId="5661CE4D" w14:textId="77777777" w:rsidR="006B19E5" w:rsidRPr="004D7ADC" w:rsidRDefault="006B19E5" w:rsidP="005929B6">
            <w:pPr>
              <w:jc w:val="both"/>
              <w:rPr>
                <w:rFonts w:ascii="Arial" w:hAnsi="Arial" w:cs="Arial"/>
                <w:color w:val="000000" w:themeColor="text1"/>
                <w:sz w:val="19"/>
                <w:szCs w:val="19"/>
                <w:u w:color="000000"/>
              </w:rPr>
            </w:pPr>
          </w:p>
          <w:p w14:paraId="0134547E" w14:textId="77777777" w:rsidR="006B19E5" w:rsidRPr="003C6DE1" w:rsidRDefault="006B19E5" w:rsidP="005929B6">
            <w:pPr>
              <w:spacing w:line="288" w:lineRule="auto"/>
              <w:jc w:val="both"/>
              <w:rPr>
                <w:rFonts w:ascii="Arial" w:eastAsia="Helvetica" w:hAnsi="Arial" w:cs="Arial"/>
                <w:color w:val="000000" w:themeColor="text1"/>
                <w:sz w:val="19"/>
                <w:szCs w:val="19"/>
              </w:rPr>
            </w:pPr>
          </w:p>
        </w:tc>
      </w:tr>
      <w:tr w:rsidR="00BE6DD7" w:rsidRPr="003C6DE1" w14:paraId="5F3D9051" w14:textId="77777777" w:rsidTr="00BE6DD7">
        <w:trPr>
          <w:trHeight w:val="290"/>
        </w:trPr>
        <w:tc>
          <w:tcPr>
            <w:tcW w:w="194" w:type="pct"/>
            <w:vMerge/>
            <w:tcBorders>
              <w:left w:val="single" w:sz="4" w:space="0" w:color="auto"/>
              <w:bottom w:val="single" w:sz="4" w:space="0" w:color="auto"/>
              <w:right w:val="single" w:sz="4" w:space="0" w:color="auto"/>
            </w:tcBorders>
            <w:vAlign w:val="center"/>
          </w:tcPr>
          <w:p w14:paraId="629FC243" w14:textId="77777777" w:rsidR="006B19E5" w:rsidRPr="003C6DE1" w:rsidRDefault="006B19E5" w:rsidP="002B4558">
            <w:pPr>
              <w:spacing w:line="288" w:lineRule="auto"/>
              <w:jc w:val="center"/>
              <w:rPr>
                <w:rFonts w:ascii="Arial" w:hAnsi="Arial" w:cs="Arial"/>
                <w:color w:val="000000" w:themeColor="text1"/>
                <w:sz w:val="19"/>
                <w:szCs w:val="19"/>
              </w:rPr>
            </w:pPr>
          </w:p>
        </w:tc>
        <w:tc>
          <w:tcPr>
            <w:tcW w:w="832" w:type="pct"/>
            <w:vMerge/>
            <w:tcBorders>
              <w:left w:val="single" w:sz="4" w:space="0" w:color="auto"/>
              <w:bottom w:val="single" w:sz="4" w:space="0" w:color="auto"/>
              <w:right w:val="single" w:sz="4" w:space="0" w:color="auto"/>
            </w:tcBorders>
            <w:vAlign w:val="center"/>
          </w:tcPr>
          <w:p w14:paraId="25EC7050" w14:textId="77777777" w:rsidR="006B19E5" w:rsidRPr="003C6DE1" w:rsidRDefault="006B19E5" w:rsidP="002B4558">
            <w:pPr>
              <w:spacing w:line="288" w:lineRule="auto"/>
              <w:rPr>
                <w:rFonts w:ascii="Arial" w:hAnsi="Arial" w:cs="Arial"/>
                <w:color w:val="000000" w:themeColor="text1"/>
                <w:sz w:val="19"/>
                <w:szCs w:val="19"/>
              </w:rPr>
            </w:pPr>
          </w:p>
        </w:tc>
        <w:tc>
          <w:tcPr>
            <w:tcW w:w="1458" w:type="pct"/>
            <w:vMerge/>
            <w:tcBorders>
              <w:left w:val="single" w:sz="4" w:space="0" w:color="auto"/>
              <w:bottom w:val="single" w:sz="4" w:space="0" w:color="auto"/>
              <w:right w:val="single" w:sz="4" w:space="0" w:color="auto"/>
            </w:tcBorders>
            <w:vAlign w:val="center"/>
          </w:tcPr>
          <w:p w14:paraId="7A9D7D15" w14:textId="77777777" w:rsidR="006B19E5" w:rsidRPr="003C6DE1" w:rsidRDefault="006B19E5" w:rsidP="002B4558">
            <w:pPr>
              <w:spacing w:line="288" w:lineRule="auto"/>
              <w:rPr>
                <w:rFonts w:ascii="Arial" w:eastAsia="Arial Unicode MS" w:hAnsi="Arial" w:cs="Arial"/>
                <w:i/>
                <w:color w:val="000000" w:themeColor="text1"/>
                <w:sz w:val="19"/>
                <w:szCs w:val="19"/>
                <w:u w:color="000000"/>
              </w:rPr>
            </w:pPr>
          </w:p>
        </w:tc>
        <w:tc>
          <w:tcPr>
            <w:tcW w:w="451" w:type="pct"/>
            <w:vMerge/>
            <w:tcBorders>
              <w:left w:val="single" w:sz="4" w:space="0" w:color="auto"/>
              <w:bottom w:val="single" w:sz="4" w:space="0" w:color="auto"/>
              <w:right w:val="single" w:sz="4" w:space="0" w:color="auto"/>
            </w:tcBorders>
            <w:vAlign w:val="center"/>
          </w:tcPr>
          <w:p w14:paraId="06D48E89" w14:textId="77777777" w:rsidR="006B19E5" w:rsidRPr="003C6DE1" w:rsidRDefault="006B19E5"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236CD3A5"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u w:color="000000"/>
              </w:rPr>
              <w:t>nie</w:t>
            </w:r>
          </w:p>
        </w:tc>
        <w:tc>
          <w:tcPr>
            <w:tcW w:w="1540" w:type="pct"/>
            <w:tcBorders>
              <w:top w:val="single" w:sz="4" w:space="0" w:color="auto"/>
              <w:left w:val="single" w:sz="4" w:space="0" w:color="auto"/>
              <w:bottom w:val="single" w:sz="4" w:space="0" w:color="auto"/>
              <w:right w:val="single" w:sz="4" w:space="0" w:color="auto"/>
            </w:tcBorders>
            <w:vAlign w:val="center"/>
          </w:tcPr>
          <w:p w14:paraId="21002B6C" w14:textId="77777777" w:rsidR="006B19E5" w:rsidRPr="004D7ADC" w:rsidRDefault="006B19E5" w:rsidP="005929B6">
            <w:pPr>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4D7ADC">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p w14:paraId="1E8E96D8" w14:textId="77777777" w:rsidR="006B19E5" w:rsidRPr="003C6DE1" w:rsidRDefault="006B19E5" w:rsidP="005929B6">
            <w:pPr>
              <w:spacing w:line="288" w:lineRule="auto"/>
              <w:jc w:val="both"/>
              <w:rPr>
                <w:rFonts w:ascii="Arial" w:eastAsia="Helvetica" w:hAnsi="Arial" w:cs="Arial"/>
                <w:color w:val="000000" w:themeColor="text1"/>
                <w:sz w:val="19"/>
                <w:szCs w:val="19"/>
              </w:rPr>
            </w:pPr>
          </w:p>
        </w:tc>
      </w:tr>
    </w:tbl>
    <w:p w14:paraId="57D667F0" w14:textId="5BA0F52D" w:rsidR="00A20CA4" w:rsidRPr="003C6DE1" w:rsidRDefault="00A20CA4" w:rsidP="005929B6">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Opis projektu, príloha </w:t>
      </w:r>
      <w:r w:rsidR="003777AD" w:rsidRPr="003777AD">
        <w:rPr>
          <w:rFonts w:ascii="Arial" w:hAnsi="Arial" w:cs="Arial"/>
          <w:color w:val="000000" w:themeColor="text1"/>
          <w:sz w:val="19"/>
          <w:szCs w:val="19"/>
        </w:rPr>
        <w:t>R</w:t>
      </w:r>
      <w:r w:rsidRPr="003777AD">
        <w:rPr>
          <w:rFonts w:ascii="Arial" w:hAnsi="Arial" w:cs="Arial"/>
          <w:color w:val="000000" w:themeColor="text1"/>
          <w:sz w:val="19"/>
          <w:szCs w:val="19"/>
        </w:rPr>
        <w:t xml:space="preserve">ozpočet projektu, príloha </w:t>
      </w:r>
      <w:r w:rsidR="00C51599">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75E4D55" w14:textId="77777777" w:rsidR="001A2D03" w:rsidRDefault="001A2D03" w:rsidP="005929B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7C9AC57" w14:textId="0B1427E4" w:rsidR="008A52DD" w:rsidRDefault="00A20CA4" w:rsidP="00924BA9">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017EF5">
        <w:rPr>
          <w:rFonts w:ascii="Arial" w:eastAsiaTheme="minorHAnsi" w:hAnsi="Arial" w:cs="Arial"/>
          <w:color w:val="000000" w:themeColor="text1"/>
          <w:sz w:val="19"/>
          <w:szCs w:val="19"/>
          <w:bdr w:val="none" w:sz="0" w:space="0" w:color="auto"/>
          <w:lang w:val="sk-SK"/>
        </w:rPr>
        <w:t xml:space="preserve"> percentuálnych a </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sidR="00E3389C">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sidR="008A52DD">
        <w:rPr>
          <w:rFonts w:ascii="Arial" w:eastAsiaTheme="minorHAnsi" w:hAnsi="Arial" w:cs="Arial"/>
          <w:color w:val="000000" w:themeColor="text1"/>
          <w:sz w:val="19"/>
          <w:szCs w:val="19"/>
          <w:bdr w:val="none" w:sz="0" w:space="0" w:color="auto"/>
          <w:lang w:val="sk-SK"/>
        </w:rPr>
        <w:t>,</w:t>
      </w:r>
    </w:p>
    <w:p w14:paraId="6EE5661C" w14:textId="77777777" w:rsidR="008A52DD" w:rsidRDefault="008A52DD" w:rsidP="00924BA9">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00A20CA4"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00A20CA4"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00A20CA4"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00A20CA4"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00A20CA4"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5EC77BB" w14:textId="4082ADE6" w:rsidR="008E4D7C" w:rsidRPr="00013ADC" w:rsidRDefault="008A52DD" w:rsidP="00013ADC">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013ADC">
        <w:rPr>
          <w:rFonts w:ascii="Arial" w:eastAsiaTheme="minorHAnsi" w:hAnsi="Arial" w:cs="Arial"/>
          <w:color w:val="000000" w:themeColor="text1"/>
          <w:sz w:val="19"/>
          <w:szCs w:val="19"/>
          <w:bdr w:val="none" w:sz="0" w:space="0" w:color="auto"/>
          <w:lang w:val="sk-SK"/>
        </w:rPr>
        <w:t xml:space="preserve">či sú </w:t>
      </w:r>
      <w:r w:rsidR="00A20CA4" w:rsidRPr="00013ADC">
        <w:rPr>
          <w:rFonts w:ascii="Arial" w:eastAsiaTheme="minorHAnsi" w:hAnsi="Arial" w:cs="Arial"/>
          <w:color w:val="000000" w:themeColor="text1"/>
          <w:sz w:val="19"/>
          <w:szCs w:val="19"/>
          <w:bdr w:val="none" w:sz="0" w:space="0" w:color="auto"/>
          <w:lang w:val="sk-SK"/>
        </w:rPr>
        <w:t>jednotkové ceny identifikované na základe dôveryhodného prieskumu trhu</w:t>
      </w:r>
      <w:r w:rsidR="00B01B57" w:rsidRPr="00013ADC">
        <w:rPr>
          <w:rFonts w:ascii="Arial" w:eastAsiaTheme="minorHAnsi" w:hAnsi="Arial" w:cs="Arial"/>
          <w:color w:val="000000" w:themeColor="text1"/>
          <w:sz w:val="19"/>
          <w:szCs w:val="19"/>
          <w:bdr w:val="none" w:sz="0" w:space="0" w:color="auto"/>
          <w:lang w:val="sk-SK"/>
        </w:rPr>
        <w:t>/prieskumu trhových cien</w:t>
      </w:r>
      <w:r w:rsidR="007A0EA7" w:rsidRPr="00013ADC">
        <w:rPr>
          <w:rFonts w:ascii="Arial" w:eastAsiaTheme="minorHAnsi" w:hAnsi="Arial" w:cs="Arial"/>
          <w:color w:val="000000" w:themeColor="text1"/>
          <w:sz w:val="19"/>
          <w:szCs w:val="19"/>
          <w:bdr w:val="none" w:sz="0" w:space="0" w:color="auto"/>
          <w:lang w:val="sk-SK"/>
        </w:rPr>
        <w:t xml:space="preserve">, </w:t>
      </w:r>
      <w:r w:rsidR="00673A0C" w:rsidRPr="00013ADC">
        <w:rPr>
          <w:rFonts w:ascii="Arial" w:eastAsiaTheme="minorHAnsi" w:hAnsi="Arial" w:cs="Arial"/>
          <w:color w:val="000000" w:themeColor="text1"/>
          <w:sz w:val="19"/>
          <w:szCs w:val="19"/>
          <w:bdr w:val="none" w:sz="0" w:space="0" w:color="auto"/>
          <w:lang w:val="sk-SK"/>
        </w:rPr>
        <w:t>relevantného znaleckého posudku</w:t>
      </w:r>
      <w:r w:rsidR="007A0EA7" w:rsidRPr="00013ADC">
        <w:rPr>
          <w:rFonts w:ascii="Arial" w:eastAsiaTheme="minorHAnsi" w:hAnsi="Arial" w:cs="Arial"/>
          <w:color w:val="000000" w:themeColor="text1"/>
          <w:sz w:val="19"/>
          <w:szCs w:val="19"/>
          <w:bdr w:val="none" w:sz="0" w:space="0" w:color="auto"/>
          <w:lang w:val="sk-SK"/>
        </w:rPr>
        <w:t>,</w:t>
      </w:r>
      <w:r w:rsidR="005C09DF" w:rsidRPr="00013ADC">
        <w:rPr>
          <w:rFonts w:ascii="Arial" w:eastAsiaTheme="minorHAnsi" w:hAnsi="Arial" w:cs="Arial"/>
          <w:color w:val="000000" w:themeColor="text1"/>
          <w:sz w:val="19"/>
          <w:szCs w:val="19"/>
          <w:bdr w:val="none" w:sz="0" w:space="0" w:color="auto"/>
          <w:lang w:val="sk-SK"/>
        </w:rPr>
        <w:t xml:space="preserve"> štátnej expertízy,</w:t>
      </w:r>
      <w:r w:rsidR="007A0EA7" w:rsidRPr="00013ADC">
        <w:rPr>
          <w:rFonts w:ascii="Arial" w:eastAsiaTheme="minorHAnsi" w:hAnsi="Arial" w:cs="Arial"/>
          <w:color w:val="000000" w:themeColor="text1"/>
          <w:sz w:val="19"/>
          <w:szCs w:val="19"/>
          <w:bdr w:val="none" w:sz="0" w:space="0" w:color="auto"/>
          <w:lang w:val="sk-SK"/>
        </w:rPr>
        <w:t xml:space="preserve"> uzatvorenej zmluvy</w:t>
      </w:r>
      <w:r w:rsidR="00017EF5">
        <w:rPr>
          <w:rFonts w:ascii="Arial" w:eastAsiaTheme="minorHAnsi" w:hAnsi="Arial" w:cs="Arial"/>
          <w:color w:val="000000" w:themeColor="text1"/>
          <w:sz w:val="19"/>
          <w:szCs w:val="19"/>
          <w:bdr w:val="none" w:sz="0" w:space="0" w:color="auto"/>
          <w:lang w:val="sk-SK"/>
        </w:rPr>
        <w:t>, rozpočtu overeného autorizovanou osobou</w:t>
      </w:r>
      <w:r w:rsidR="007A0EA7" w:rsidRPr="00013ADC">
        <w:rPr>
          <w:rFonts w:ascii="Arial" w:eastAsiaTheme="minorHAnsi" w:hAnsi="Arial" w:cs="Arial"/>
          <w:color w:val="000000" w:themeColor="text1"/>
          <w:sz w:val="19"/>
          <w:szCs w:val="19"/>
          <w:bdr w:val="none" w:sz="0" w:space="0" w:color="auto"/>
          <w:lang w:val="sk-SK"/>
        </w:rPr>
        <w:t xml:space="preserve"> alebo</w:t>
      </w:r>
      <w:r w:rsidR="00017EF5">
        <w:rPr>
          <w:rFonts w:ascii="Arial" w:eastAsiaTheme="minorHAnsi" w:hAnsi="Arial" w:cs="Arial"/>
          <w:color w:val="000000" w:themeColor="text1"/>
          <w:sz w:val="19"/>
          <w:szCs w:val="19"/>
          <w:bdr w:val="none" w:sz="0" w:space="0" w:color="auto"/>
          <w:lang w:val="sk-SK"/>
        </w:rPr>
        <w:t xml:space="preserve"> iných podkladov</w:t>
      </w:r>
      <w:r w:rsidR="005C09DF" w:rsidRPr="00013ADC">
        <w:rPr>
          <w:rFonts w:ascii="Arial" w:eastAsiaTheme="minorHAnsi" w:hAnsi="Arial" w:cs="Arial"/>
          <w:color w:val="000000" w:themeColor="text1"/>
          <w:sz w:val="19"/>
          <w:szCs w:val="19"/>
          <w:bdr w:val="none" w:sz="0" w:space="0" w:color="auto"/>
          <w:lang w:val="sk-SK"/>
        </w:rPr>
        <w:t xml:space="preserve">. </w:t>
      </w:r>
    </w:p>
    <w:p w14:paraId="5BB9EAD1" w14:textId="12688213" w:rsidR="00E84BE7" w:rsidRDefault="00E84BE7" w:rsidP="005929B6">
      <w:pPr>
        <w:widowControl w:val="0"/>
        <w:autoSpaceDE w:val="0"/>
        <w:autoSpaceDN w:val="0"/>
        <w:adjustRightInd w:val="0"/>
        <w:spacing w:after="120" w:line="288" w:lineRule="auto"/>
        <w:contextualSpacing/>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w:t>
      </w:r>
      <w:r w:rsidR="001D2992">
        <w:rPr>
          <w:rFonts w:ascii="Arial" w:hAnsi="Arial" w:cs="Arial"/>
          <w:sz w:val="19"/>
          <w:szCs w:val="19"/>
        </w:rPr>
        <w:t> </w:t>
      </w:r>
      <w:r w:rsidRPr="00E33F54">
        <w:rPr>
          <w:rFonts w:ascii="Arial" w:hAnsi="Arial" w:cs="Arial"/>
          <w:sz w:val="19"/>
          <w:szCs w:val="19"/>
        </w:rPr>
        <w:t>čase</w:t>
      </w:r>
      <w:r w:rsidR="001D2992">
        <w:rPr>
          <w:rFonts w:ascii="Arial" w:hAnsi="Arial" w:cs="Arial"/>
          <w:sz w:val="19"/>
          <w:szCs w:val="19"/>
        </w:rPr>
        <w:t xml:space="preserve"> preukázanými niektorým z vyššie uvedených spôsobov.</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017EF5">
        <w:rPr>
          <w:rFonts w:ascii="Arial" w:hAnsi="Arial" w:cs="Arial"/>
          <w:sz w:val="19"/>
          <w:szCs w:val="19"/>
        </w:rPr>
        <w:t>percentuálne/</w:t>
      </w:r>
      <w:r w:rsidRPr="00E33F54">
        <w:rPr>
          <w:rFonts w:ascii="Arial" w:hAnsi="Arial" w:cs="Arial"/>
          <w:sz w:val="19"/>
          <w:szCs w:val="19"/>
        </w:rPr>
        <w:t xml:space="preserve"> finančné limity a /alebo bude hodnotiť kritérium podľa </w:t>
      </w:r>
      <w:r w:rsidRPr="00E33F54">
        <w:rPr>
          <w:rFonts w:ascii="Arial" w:hAnsi="Arial" w:cs="Arial"/>
          <w:sz w:val="19"/>
          <w:szCs w:val="19"/>
        </w:rPr>
        <w:lastRenderedPageBreak/>
        <w:t>zrealizovaného verejného obstarávania, prieskumu trhu  a /alebo podľa expertízneho posúdenia (štátna expertíza a/alebo znalecký posudok)</w:t>
      </w:r>
      <w:r w:rsidR="00976D7B">
        <w:rPr>
          <w:rFonts w:ascii="Arial" w:hAnsi="Arial" w:cs="Arial"/>
          <w:sz w:val="19"/>
          <w:szCs w:val="19"/>
        </w:rPr>
        <w:t>, alebo iným spôsobom uvedeným v Príručke pre žiadateľa.</w:t>
      </w:r>
      <w:r w:rsidRPr="00E33F54">
        <w:rPr>
          <w:rFonts w:ascii="Arial" w:hAnsi="Arial" w:cs="Arial"/>
          <w:sz w:val="19"/>
          <w:szCs w:val="19"/>
        </w:rPr>
        <w:t> </w:t>
      </w:r>
    </w:p>
    <w:p w14:paraId="2C76832A" w14:textId="77777777" w:rsidR="00975C38" w:rsidRDefault="00975C38" w:rsidP="005929B6">
      <w:pPr>
        <w:widowControl w:val="0"/>
        <w:autoSpaceDE w:val="0"/>
        <w:autoSpaceDN w:val="0"/>
        <w:adjustRightInd w:val="0"/>
        <w:spacing w:after="120" w:line="288" w:lineRule="auto"/>
        <w:contextualSpacing/>
        <w:jc w:val="both"/>
        <w:rPr>
          <w:rFonts w:ascii="Arial" w:hAnsi="Arial" w:cs="Arial"/>
          <w:b/>
          <w:sz w:val="19"/>
          <w:szCs w:val="19"/>
        </w:rPr>
      </w:pPr>
    </w:p>
    <w:p w14:paraId="6869064F" w14:textId="7A6FE5CB" w:rsidR="00E84BE7" w:rsidRPr="00E33F54" w:rsidRDefault="00175151" w:rsidP="005929B6">
      <w:pPr>
        <w:widowControl w:val="0"/>
        <w:autoSpaceDE w:val="0"/>
        <w:autoSpaceDN w:val="0"/>
        <w:adjustRightInd w:val="0"/>
        <w:spacing w:after="120" w:line="288" w:lineRule="auto"/>
        <w:contextualSpacing/>
        <w:jc w:val="both"/>
        <w:rPr>
          <w:rFonts w:ascii="Arial" w:hAnsi="Arial" w:cs="Arial"/>
          <w:sz w:val="19"/>
          <w:szCs w:val="19"/>
        </w:rPr>
      </w:pPr>
      <w:r w:rsidRPr="002927AB">
        <w:rPr>
          <w:rFonts w:ascii="Arial" w:hAnsi="Arial" w:cs="Arial"/>
          <w:b/>
          <w:sz w:val="19"/>
          <w:szCs w:val="19"/>
        </w:rPr>
        <w:t>L</w:t>
      </w:r>
      <w:r w:rsidR="00E84BE7" w:rsidRPr="002927AB">
        <w:rPr>
          <w:rFonts w:ascii="Arial" w:hAnsi="Arial" w:cs="Arial"/>
          <w:b/>
          <w:sz w:val="19"/>
          <w:szCs w:val="19"/>
        </w:rPr>
        <w:t xml:space="preserve">imit </w:t>
      </w:r>
      <w:r w:rsidRPr="002927AB">
        <w:rPr>
          <w:rFonts w:ascii="Arial" w:hAnsi="Arial" w:cs="Arial"/>
          <w:b/>
          <w:sz w:val="19"/>
          <w:szCs w:val="19"/>
        </w:rPr>
        <w:t>výdavkov</w:t>
      </w:r>
      <w:r>
        <w:rPr>
          <w:rFonts w:ascii="Arial" w:hAnsi="Arial" w:cs="Arial"/>
          <w:sz w:val="19"/>
          <w:szCs w:val="19"/>
        </w:rPr>
        <w:t xml:space="preserve"> </w:t>
      </w:r>
      <w:r w:rsidR="00E84BE7" w:rsidRPr="00E33F54">
        <w:rPr>
          <w:rFonts w:ascii="Arial" w:hAnsi="Arial" w:cs="Arial"/>
          <w:sz w:val="19"/>
          <w:szCs w:val="19"/>
        </w:rPr>
        <w:t>je definovaný ako maximálny limit  na úrovni:</w:t>
      </w:r>
    </w:p>
    <w:p w14:paraId="2023EFB3" w14:textId="7A4A0642" w:rsidR="00E84BE7" w:rsidRPr="00E33F54" w:rsidRDefault="00E84BE7" w:rsidP="005929B6">
      <w:pPr>
        <w:pStyle w:val="Odsekzoznamu"/>
        <w:widowControl w:val="0"/>
        <w:numPr>
          <w:ilvl w:val="0"/>
          <w:numId w:val="27"/>
        </w:numPr>
        <w:autoSpaceDE w:val="0"/>
        <w:autoSpaceDN w:val="0"/>
        <w:adjustRightInd w:val="0"/>
        <w:spacing w:after="120" w:line="288" w:lineRule="auto"/>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175151">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w:t>
      </w:r>
      <w:r w:rsidR="00013ADC" w:rsidRPr="001B5E88">
        <w:rPr>
          <w:rFonts w:ascii="Arial" w:hAnsi="Arial" w:cs="Arial"/>
          <w:sz w:val="19"/>
          <w:szCs w:val="19"/>
          <w:lang w:val="sk-SK"/>
        </w:rPr>
        <w:t>informovanie a komunikáciu</w:t>
      </w:r>
      <w:r w:rsidRPr="00E33F54">
        <w:rPr>
          <w:rFonts w:ascii="Arial" w:hAnsi="Arial" w:cs="Arial"/>
          <w:sz w:val="19"/>
          <w:szCs w:val="19"/>
          <w:lang w:val="sk-SK"/>
        </w:rPr>
        <w:t>)</w:t>
      </w:r>
    </w:p>
    <w:p w14:paraId="1DAF6831" w14:textId="48868EC4" w:rsidR="00E84BE7" w:rsidRPr="00E33F54" w:rsidRDefault="00E84BE7" w:rsidP="005929B6">
      <w:pPr>
        <w:pStyle w:val="Odsekzoznamu"/>
        <w:widowControl w:val="0"/>
        <w:numPr>
          <w:ilvl w:val="0"/>
          <w:numId w:val="27"/>
        </w:numPr>
        <w:autoSpaceDE w:val="0"/>
        <w:autoSpaceDN w:val="0"/>
        <w:adjustRightInd w:val="0"/>
        <w:spacing w:after="120" w:line="288" w:lineRule="auto"/>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p>
    <w:p w14:paraId="644E9042" w14:textId="77777777" w:rsidR="00976D7B" w:rsidRPr="005A114D" w:rsidRDefault="00976D7B" w:rsidP="005929B6">
      <w:pPr>
        <w:spacing w:after="120" w:line="288" w:lineRule="auto"/>
        <w:contextualSpacing/>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71703DA5" w14:textId="3E75AFD5" w:rsidR="00FB4FAE" w:rsidRDefault="00E84BE7" w:rsidP="005929B6">
      <w:pPr>
        <w:widowControl w:val="0"/>
        <w:autoSpaceDE w:val="0"/>
        <w:autoSpaceDN w:val="0"/>
        <w:adjustRightInd w:val="0"/>
        <w:spacing w:after="120" w:line="288" w:lineRule="auto"/>
        <w:jc w:val="both"/>
        <w:rPr>
          <w:rFonts w:ascii="Arial" w:hAnsi="Arial" w:cs="Arial"/>
          <w:sz w:val="19"/>
          <w:szCs w:val="19"/>
          <w:highlight w:val="yellow"/>
        </w:rPr>
      </w:pPr>
      <w:r w:rsidRPr="002927AB">
        <w:rPr>
          <w:rFonts w:ascii="Arial" w:hAnsi="Arial" w:cs="Arial"/>
          <w:b/>
          <w:sz w:val="19"/>
          <w:szCs w:val="19"/>
        </w:rPr>
        <w:t>Prieskum trhu</w:t>
      </w:r>
      <w:r w:rsidR="00FB4FAE" w:rsidRPr="002927AB">
        <w:rPr>
          <w:rFonts w:ascii="Arial" w:hAnsi="Arial" w:cs="Arial"/>
          <w:b/>
          <w:sz w:val="19"/>
          <w:szCs w:val="19"/>
        </w:rPr>
        <w:t>/prieskum trhových cien</w:t>
      </w:r>
      <w:r w:rsidRPr="00E33F54">
        <w:rPr>
          <w:rFonts w:ascii="Arial" w:hAnsi="Arial" w:cs="Arial"/>
          <w:sz w:val="19"/>
          <w:szCs w:val="19"/>
        </w:rPr>
        <w:t>  je definovaný ako činnosť, pri ktorej žiadateľ zistí a vyhodnotí  informácie o aktuálnych cenách  tovarov, prác alebo služieb na trhu v danom čase a v danom mieste</w:t>
      </w:r>
      <w:r w:rsidR="00FB4FAE">
        <w:rPr>
          <w:rFonts w:ascii="Arial" w:hAnsi="Arial" w:cs="Arial"/>
          <w:sz w:val="19"/>
          <w:szCs w:val="19"/>
        </w:rPr>
        <w:t>. Prieskum trhových cien sa v</w:t>
      </w:r>
      <w:r w:rsidRPr="00E33F54">
        <w:rPr>
          <w:rFonts w:ascii="Arial" w:hAnsi="Arial" w:cs="Arial"/>
          <w:sz w:val="19"/>
          <w:szCs w:val="19"/>
        </w:rPr>
        <w:t>ykonáva  s cieľom stanovenia cien v rozpočte projektu</w:t>
      </w:r>
      <w:r w:rsidR="00FB4FAE">
        <w:rPr>
          <w:rFonts w:ascii="Arial" w:hAnsi="Arial" w:cs="Arial"/>
          <w:sz w:val="19"/>
          <w:szCs w:val="19"/>
        </w:rPr>
        <w:t>. Prieskum trhu sa vykonáva za účelom získania PHZ</w:t>
      </w:r>
      <w:r w:rsidR="00B01B57">
        <w:rPr>
          <w:rFonts w:ascii="Arial" w:hAnsi="Arial" w:cs="Arial"/>
          <w:sz w:val="19"/>
          <w:szCs w:val="19"/>
        </w:rPr>
        <w:t xml:space="preserve"> </w:t>
      </w:r>
      <w:r w:rsidR="00FB4FAE">
        <w:rPr>
          <w:rFonts w:ascii="Arial" w:hAnsi="Arial" w:cs="Arial"/>
          <w:sz w:val="19"/>
          <w:szCs w:val="19"/>
        </w:rPr>
        <w:t xml:space="preserve">a predkladá sa v prípade, že VO v čase predloženia žiadosti o NFP </w:t>
      </w:r>
      <w:r w:rsidR="00B01B57">
        <w:rPr>
          <w:rFonts w:ascii="Arial" w:hAnsi="Arial" w:cs="Arial"/>
          <w:sz w:val="19"/>
          <w:szCs w:val="19"/>
        </w:rPr>
        <w:t>nebolo ukončené</w:t>
      </w:r>
      <w:r w:rsidR="00FB4FAE">
        <w:rPr>
          <w:rFonts w:ascii="Arial" w:hAnsi="Arial" w:cs="Arial"/>
          <w:sz w:val="19"/>
          <w:szCs w:val="19"/>
        </w:rPr>
        <w:t>.</w:t>
      </w:r>
      <w:r w:rsidR="00FB4FAE" w:rsidRPr="00194718" w:rsidDel="00FB4FAE">
        <w:rPr>
          <w:rFonts w:ascii="Arial" w:hAnsi="Arial" w:cs="Arial"/>
          <w:sz w:val="19"/>
          <w:szCs w:val="19"/>
          <w:highlight w:val="yellow"/>
        </w:rPr>
        <w:t xml:space="preserve"> </w:t>
      </w:r>
    </w:p>
    <w:p w14:paraId="11AC30FD" w14:textId="77777777" w:rsidR="00E84BE7" w:rsidRDefault="00E84BE7" w:rsidP="005929B6">
      <w:pPr>
        <w:widowControl w:val="0"/>
        <w:autoSpaceDE w:val="0"/>
        <w:autoSpaceDN w:val="0"/>
        <w:adjustRightInd w:val="0"/>
        <w:spacing w:after="120" w:line="288" w:lineRule="auto"/>
        <w:jc w:val="both"/>
        <w:rPr>
          <w:rFonts w:ascii="Arial" w:hAnsi="Arial" w:cs="Arial"/>
          <w:sz w:val="19"/>
          <w:szCs w:val="19"/>
        </w:rPr>
      </w:pPr>
      <w:r w:rsidRPr="002927AB">
        <w:rPr>
          <w:rFonts w:ascii="Arial" w:hAnsi="Arial" w:cs="Arial"/>
          <w:b/>
          <w:sz w:val="19"/>
          <w:szCs w:val="19"/>
        </w:rPr>
        <w:t>Expertízne posúdenie</w:t>
      </w:r>
      <w:r w:rsidRPr="00E33F54">
        <w:rPr>
          <w:rFonts w:ascii="Arial" w:hAnsi="Arial" w:cs="Arial"/>
          <w:sz w:val="19"/>
          <w:szCs w:val="19"/>
        </w:rPr>
        <w:t xml:space="preserve"> predstavuje stanovenie cien stavebných prác alebo cien za nákup pozemkov a nehnuteľností oprávneným orgánom alebo subjektom (t.j. </w:t>
      </w:r>
      <w:r>
        <w:rPr>
          <w:rFonts w:ascii="Arial" w:hAnsi="Arial" w:cs="Arial"/>
          <w:sz w:val="19"/>
          <w:szCs w:val="19"/>
        </w:rPr>
        <w:t>znalcom</w:t>
      </w:r>
      <w:r w:rsidRPr="00E33F54">
        <w:rPr>
          <w:rFonts w:ascii="Arial" w:hAnsi="Arial" w:cs="Arial"/>
          <w:sz w:val="19"/>
          <w:szCs w:val="19"/>
        </w:rPr>
        <w:t>, MDVRR SR zodpovedným za vypracovanie štátnej expertízy nad verejnými prácami, a pod.).</w:t>
      </w:r>
    </w:p>
    <w:p w14:paraId="15E00453" w14:textId="7240F0EB" w:rsidR="00E84BE7" w:rsidRDefault="00976D7B" w:rsidP="005929B6">
      <w:pPr>
        <w:widowControl w:val="0"/>
        <w:autoSpaceDE w:val="0"/>
        <w:autoSpaceDN w:val="0"/>
        <w:adjustRightInd w:val="0"/>
        <w:spacing w:after="120" w:line="288" w:lineRule="auto"/>
        <w:jc w:val="both"/>
        <w:rPr>
          <w:rFonts w:ascii="Arial" w:hAnsi="Arial" w:cs="Arial"/>
          <w:sz w:val="19"/>
          <w:szCs w:val="19"/>
        </w:rPr>
      </w:pPr>
      <w:r w:rsidRPr="00976D7B">
        <w:rPr>
          <w:rFonts w:ascii="Arial" w:hAnsi="Arial" w:cs="Arial"/>
          <w:sz w:val="19"/>
          <w:szCs w:val="19"/>
        </w:rPr>
        <w:t xml:space="preserve">V prípade </w:t>
      </w:r>
      <w:r w:rsidRPr="00976D7B">
        <w:rPr>
          <w:rFonts w:ascii="Arial" w:hAnsi="Arial" w:cs="Arial"/>
          <w:b/>
          <w:sz w:val="19"/>
          <w:szCs w:val="19"/>
        </w:rPr>
        <w:t>zrealizovaného verejného obstarávania</w:t>
      </w:r>
      <w:r w:rsidRPr="00976D7B">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0F11A40E" w14:textId="5B600E85" w:rsidR="0012264C" w:rsidRDefault="0012264C" w:rsidP="005929B6">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sidR="00A74BCF">
        <w:rPr>
          <w:rFonts w:ascii="Arial" w:hAnsi="Arial" w:cs="Arial"/>
          <w:sz w:val="19"/>
          <w:szCs w:val="19"/>
        </w:rPr>
        <w:t xml:space="preserve">a zdôvodnenie </w:t>
      </w:r>
      <w:r w:rsidRPr="00A74BCF">
        <w:rPr>
          <w:rFonts w:ascii="Arial" w:hAnsi="Arial" w:cs="Arial"/>
          <w:sz w:val="19"/>
          <w:szCs w:val="19"/>
        </w:rPr>
        <w:t>daného hodnotenia</w:t>
      </w:r>
      <w:r w:rsidR="00A74BCF">
        <w:rPr>
          <w:rFonts w:ascii="Arial" w:hAnsi="Arial" w:cs="Arial"/>
          <w:sz w:val="19"/>
          <w:szCs w:val="19"/>
        </w:rPr>
        <w:t>.</w:t>
      </w:r>
      <w:r w:rsidRPr="00A74BCF">
        <w:rPr>
          <w:rFonts w:ascii="Arial" w:hAnsi="Arial" w:cs="Arial"/>
          <w:sz w:val="19"/>
          <w:szCs w:val="19"/>
        </w:rPr>
        <w:t xml:space="preserve"> </w:t>
      </w:r>
    </w:p>
    <w:p w14:paraId="4E129049" w14:textId="77777777" w:rsidR="00E84BE7" w:rsidRPr="00E33F54" w:rsidRDefault="00E84BE7" w:rsidP="005929B6">
      <w:pPr>
        <w:widowControl w:val="0"/>
        <w:autoSpaceDE w:val="0"/>
        <w:autoSpaceDN w:val="0"/>
        <w:adjustRightInd w:val="0"/>
        <w:spacing w:after="12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175151">
        <w:rPr>
          <w:rFonts w:ascii="Arial" w:hAnsi="Arial" w:cs="Arial"/>
          <w:sz w:val="19"/>
          <w:szCs w:val="19"/>
        </w:rPr>
        <w:t xml:space="preserve"> (v závislosti od typu výdavkov)</w:t>
      </w:r>
      <w:r w:rsidRPr="00E33F54">
        <w:rPr>
          <w:rFonts w:ascii="Arial" w:hAnsi="Arial" w:cs="Arial"/>
          <w:sz w:val="19"/>
          <w:szCs w:val="19"/>
        </w:rPr>
        <w:t>.</w:t>
      </w:r>
    </w:p>
    <w:p w14:paraId="2B916E21" w14:textId="4271FA12" w:rsidR="006F106A" w:rsidRDefault="006F106A" w:rsidP="005929B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7542D19C" w14:textId="4F1F71EF" w:rsidR="00976D7B" w:rsidRPr="005929B6" w:rsidRDefault="00A20CA4" w:rsidP="00375273">
      <w:pPr>
        <w:spacing w:before="120" w:after="120" w:line="288" w:lineRule="auto"/>
        <w:jc w:val="both"/>
        <w:rPr>
          <w:rFonts w:ascii="Arial" w:hAnsi="Arial" w:cs="Arial"/>
          <w:color w:val="000000" w:themeColor="text1"/>
          <w:sz w:val="19"/>
          <w:szCs w:val="19"/>
        </w:rPr>
      </w:pPr>
      <w:r w:rsidRPr="005929B6">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976D7B" w:rsidRPr="005929B6">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375273">
        <w:rPr>
          <w:rFonts w:ascii="Arial" w:hAnsi="Arial" w:cs="Arial"/>
          <w:color w:val="000000" w:themeColor="text1"/>
          <w:sz w:val="19"/>
          <w:szCs w:val="19"/>
        </w:rPr>
        <w:t xml:space="preserve"> </w:t>
      </w:r>
      <w:r w:rsidR="00375273" w:rsidRPr="00D867A0">
        <w:rPr>
          <w:rFonts w:ascii="Arial" w:hAnsi="Arial" w:cs="Arial"/>
          <w:color w:val="000000" w:themeColor="text1"/>
          <w:sz w:val="19"/>
          <w:szCs w:val="19"/>
        </w:rPr>
        <w:t xml:space="preserve">Ak identifikované </w:t>
      </w:r>
      <w:r w:rsidR="00375273" w:rsidRPr="008D3255">
        <w:rPr>
          <w:rFonts w:ascii="Arial" w:hAnsi="Arial" w:cs="Arial"/>
          <w:sz w:val="19"/>
          <w:szCs w:val="19"/>
        </w:rPr>
        <w:t xml:space="preserve">vecne neoprávnené výdavky tvoria viac ako 30% </w:t>
      </w:r>
      <w:r w:rsidR="00375273" w:rsidRPr="00D867A0">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0B7BC01A" w14:textId="77777777" w:rsidR="001B0780" w:rsidRPr="001B0780" w:rsidRDefault="001B0780" w:rsidP="005929B6">
      <w:pPr>
        <w:spacing w:after="120" w:line="288" w:lineRule="auto"/>
        <w:jc w:val="both"/>
        <w:rPr>
          <w:rFonts w:ascii="Arial" w:eastAsia="Calibri" w:hAnsi="Arial" w:cs="Arial"/>
          <w:color w:val="000000"/>
          <w:sz w:val="19"/>
          <w:szCs w:val="19"/>
        </w:rPr>
      </w:pPr>
      <w:r w:rsidRPr="001B0780">
        <w:rPr>
          <w:rFonts w:ascii="Arial" w:eastAsia="Calibri" w:hAnsi="Arial" w:cs="Arial"/>
          <w:color w:val="000000"/>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25855D92" w14:textId="77777777" w:rsidR="001B0780" w:rsidRPr="001B0780" w:rsidRDefault="001B0780" w:rsidP="005929B6">
      <w:pPr>
        <w:spacing w:after="120" w:line="288" w:lineRule="auto"/>
        <w:jc w:val="both"/>
        <w:rPr>
          <w:rFonts w:ascii="Arial" w:eastAsia="Calibri" w:hAnsi="Arial" w:cs="Arial"/>
          <w:color w:val="000000"/>
          <w:sz w:val="19"/>
          <w:szCs w:val="19"/>
        </w:rPr>
      </w:pPr>
      <w:r w:rsidRPr="001B0780">
        <w:rPr>
          <w:rFonts w:ascii="Arial" w:eastAsia="Calibri" w:hAnsi="Arial" w:cs="Arial"/>
          <w:color w:val="000000"/>
          <w:sz w:val="19"/>
          <w:szCs w:val="19"/>
        </w:rPr>
        <w:lastRenderedPageBreak/>
        <w:t>Ak navrhnuté výdavky projektu spĺňajú podmienku hospodárnosti a efektívnosti a zodpovedajú obvyklým cenám v danom mieste a čase, odborný  hodnotiteľ uvedie v hodnotiacom hárku odborného hodnotenia v časti Výsledok posúdenia „ÁNO“.</w:t>
      </w:r>
    </w:p>
    <w:p w14:paraId="3816EB9D" w14:textId="74ED9F56" w:rsidR="009370F2" w:rsidRDefault="00A20CA4" w:rsidP="009169F0">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169F0" w:rsidRPr="00975C38">
        <w:rPr>
          <w:rFonts w:ascii="Arial" w:hAnsi="Arial" w:cs="Arial"/>
          <w:sz w:val="19"/>
          <w:szCs w:val="19"/>
        </w:rPr>
        <w:t xml:space="preserve">Hodnotiteľ je povinný popísať a uviesť v časti Komentár </w:t>
      </w:r>
      <w:r w:rsidR="007B678B" w:rsidRPr="007B678B">
        <w:rPr>
          <w:rFonts w:ascii="Arial" w:hAnsi="Arial" w:cs="Arial"/>
          <w:color w:val="000000" w:themeColor="text1"/>
          <w:sz w:val="19"/>
          <w:szCs w:val="19"/>
        </w:rPr>
        <w:t xml:space="preserve">ku každému z pomocných nástrojov na overenie hospodárnosti výdavkov konkrétny </w:t>
      </w:r>
      <w:r w:rsidR="009169F0" w:rsidRPr="007B678B">
        <w:rPr>
          <w:rFonts w:ascii="Arial" w:hAnsi="Arial" w:cs="Arial"/>
          <w:color w:val="000000" w:themeColor="text1"/>
          <w:sz w:val="19"/>
          <w:szCs w:val="19"/>
        </w:rPr>
        <w:t xml:space="preserve">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7B678B" w:rsidRPr="007B678B">
        <w:rPr>
          <w:rFonts w:ascii="Arial" w:hAnsi="Arial" w:cs="Arial"/>
          <w:color w:val="000000" w:themeColor="text1"/>
          <w:sz w:val="19"/>
          <w:szCs w:val="19"/>
        </w:rPr>
        <w:t xml:space="preserve">Hodnotiteľ je povinný v rámci komentára v hodnotiacom hárku uviesť </w:t>
      </w:r>
      <w:r w:rsidR="00FD4801" w:rsidRPr="00FD4801">
        <w:rPr>
          <w:rFonts w:ascii="Arial" w:hAnsi="Arial" w:cs="Arial"/>
          <w:color w:val="000000" w:themeColor="text1"/>
          <w:sz w:val="19"/>
          <w:szCs w:val="19"/>
        </w:rPr>
        <w:t xml:space="preserve">pre všetky typy výdavkov, ktoré vyhodnocoval, slovný popis dôvodov vyhodnotenia daného hodnotiaceho kritéria, pričom dôvody popíše čo najvecnejšie a argumentačne ich podloží aj s odvolaním sa na konkrétne </w:t>
      </w:r>
      <w:r w:rsidR="00A760ED">
        <w:rPr>
          <w:rFonts w:ascii="Arial" w:hAnsi="Arial" w:cs="Arial"/>
          <w:color w:val="000000" w:themeColor="text1"/>
          <w:sz w:val="19"/>
          <w:szCs w:val="19"/>
        </w:rPr>
        <w:t xml:space="preserve">pravidlá, t.j. konkrétne </w:t>
      </w:r>
      <w:r w:rsidR="00FD4801" w:rsidRPr="00FD4801">
        <w:rPr>
          <w:rFonts w:ascii="Arial" w:hAnsi="Arial" w:cs="Arial"/>
          <w:color w:val="000000" w:themeColor="text1"/>
          <w:sz w:val="19"/>
          <w:szCs w:val="19"/>
        </w:rPr>
        <w:t>číselné hodnoty posudzovaných finančných limitov, benchmarkov, percentuálnych limitov, iných výdavkov</w:t>
      </w:r>
      <w:r w:rsidR="00A760ED">
        <w:rPr>
          <w:rFonts w:ascii="Arial" w:hAnsi="Arial" w:cs="Arial"/>
          <w:color w:val="000000" w:themeColor="text1"/>
          <w:sz w:val="19"/>
          <w:szCs w:val="19"/>
        </w:rPr>
        <w:t xml:space="preserve">, resp. odvolaním sa na konkrétne </w:t>
      </w:r>
      <w:r w:rsidR="00592B03">
        <w:rPr>
          <w:rFonts w:ascii="Arial" w:hAnsi="Arial" w:cs="Arial"/>
          <w:color w:val="000000" w:themeColor="text1"/>
          <w:sz w:val="19"/>
          <w:szCs w:val="19"/>
        </w:rPr>
        <w:t xml:space="preserve">právne </w:t>
      </w:r>
      <w:r w:rsidR="00A760ED">
        <w:rPr>
          <w:rFonts w:ascii="Arial" w:hAnsi="Arial" w:cs="Arial"/>
          <w:color w:val="000000" w:themeColor="text1"/>
          <w:sz w:val="19"/>
          <w:szCs w:val="19"/>
        </w:rPr>
        <w:t>predpisy (tam, kde je to relevantné)</w:t>
      </w:r>
      <w:r w:rsidR="00FD4801" w:rsidRPr="00FD4801">
        <w:rPr>
          <w:rFonts w:ascii="Arial" w:hAnsi="Arial" w:cs="Arial"/>
          <w:color w:val="000000" w:themeColor="text1"/>
          <w:sz w:val="19"/>
          <w:szCs w:val="19"/>
        </w:rPr>
        <w:t xml:space="preserve"> atď., ktoré boli posudzované v rámci overovania efektívnosti a hospodárnosti výdavkov a</w:t>
      </w:r>
      <w:r w:rsidR="00A760ED">
        <w:rPr>
          <w:rFonts w:ascii="Arial" w:hAnsi="Arial" w:cs="Arial"/>
          <w:color w:val="000000" w:themeColor="text1"/>
          <w:sz w:val="19"/>
          <w:szCs w:val="19"/>
        </w:rPr>
        <w:t xml:space="preserve"> uvedie </w:t>
      </w:r>
      <w:r w:rsidR="00FD4801" w:rsidRPr="00FD4801">
        <w:rPr>
          <w:rFonts w:ascii="Arial" w:hAnsi="Arial" w:cs="Arial"/>
          <w:color w:val="000000" w:themeColor="text1"/>
          <w:sz w:val="19"/>
          <w:szCs w:val="19"/>
        </w:rPr>
        <w:t>výsledok posúdenia</w:t>
      </w:r>
      <w:r w:rsidR="00FD4801">
        <w:rPr>
          <w:rFonts w:ascii="Arial" w:hAnsi="Arial" w:cs="Arial"/>
          <w:color w:val="000000" w:themeColor="text1"/>
          <w:sz w:val="19"/>
          <w:szCs w:val="19"/>
        </w:rPr>
        <w:t xml:space="preserve">. </w:t>
      </w:r>
      <w:r w:rsidRPr="003C6DE1">
        <w:rPr>
          <w:rFonts w:ascii="Arial" w:hAnsi="Arial" w:cs="Arial"/>
          <w:color w:val="000000" w:themeColor="text1"/>
          <w:sz w:val="19"/>
          <w:szCs w:val="19"/>
        </w:rPr>
        <w:t>Hodnotiteľ je povinný uviesť odpoveď pri každom konkrétnom hodnotení vylučujúceho kritéria, a</w:t>
      </w:r>
      <w:r w:rsidR="00225D57" w:rsidRPr="003C6DE1">
        <w:rPr>
          <w:rFonts w:ascii="Arial" w:hAnsi="Arial" w:cs="Arial"/>
          <w:color w:val="000000" w:themeColor="text1"/>
          <w:sz w:val="19"/>
          <w:szCs w:val="19"/>
        </w:rPr>
        <w:t xml:space="preserve"> to tak v prípade kladného ako aj</w:t>
      </w:r>
      <w:r w:rsidRPr="003C6DE1">
        <w:rPr>
          <w:rFonts w:ascii="Arial" w:hAnsi="Arial" w:cs="Arial"/>
          <w:color w:val="000000" w:themeColor="text1"/>
          <w:sz w:val="19"/>
          <w:szCs w:val="19"/>
        </w:rPr>
        <w:t xml:space="preserve"> negatívneho hodnotenia.</w:t>
      </w:r>
    </w:p>
    <w:p w14:paraId="5B06ABB0" w14:textId="7B10DE69" w:rsidR="00E8650B" w:rsidRDefault="00E8650B" w:rsidP="009169F0">
      <w:pPr>
        <w:widowControl w:val="0"/>
        <w:autoSpaceDE w:val="0"/>
        <w:autoSpaceDN w:val="0"/>
        <w:adjustRightInd w:val="0"/>
        <w:spacing w:after="120" w:line="288" w:lineRule="auto"/>
        <w:contextualSpacing/>
        <w:jc w:val="both"/>
        <w:rPr>
          <w:ins w:id="1" w:author="OM" w:date="2020-02-24T09:37:00Z"/>
          <w:rFonts w:ascii="Arial" w:hAnsi="Arial" w:cs="Arial"/>
          <w:color w:val="000000" w:themeColor="text1"/>
          <w:sz w:val="19"/>
          <w:szCs w:val="19"/>
        </w:rPr>
      </w:pPr>
    </w:p>
    <w:p w14:paraId="51315515" w14:textId="4F367838" w:rsidR="00E8650B" w:rsidRDefault="00E8650B" w:rsidP="009169F0">
      <w:pPr>
        <w:widowControl w:val="0"/>
        <w:autoSpaceDE w:val="0"/>
        <w:autoSpaceDN w:val="0"/>
        <w:adjustRightInd w:val="0"/>
        <w:spacing w:after="120" w:line="288" w:lineRule="auto"/>
        <w:contextualSpacing/>
        <w:jc w:val="both"/>
        <w:rPr>
          <w:rFonts w:ascii="Arial" w:hAnsi="Arial" w:cs="Arial"/>
          <w:color w:val="000000" w:themeColor="text1"/>
          <w:sz w:val="19"/>
          <w:szCs w:val="19"/>
        </w:rPr>
      </w:pPr>
      <w:ins w:id="2" w:author="OM" w:date="2020-02-24T09:37:00Z">
        <w:r w:rsidRPr="00E8650B">
          <w:rPr>
            <w:rFonts w:ascii="Arial" w:hAnsi="Arial" w:cs="Arial"/>
            <w:color w:val="000000" w:themeColor="text1"/>
            <w:sz w:val="19"/>
            <w:szCs w:val="19"/>
          </w:rPr>
          <w:t xml:space="preserve">Pri vyhodnotení </w:t>
        </w:r>
        <w:r>
          <w:rPr>
            <w:rFonts w:ascii="Arial" w:hAnsi="Arial" w:cs="Arial"/>
            <w:color w:val="000000" w:themeColor="text1"/>
            <w:sz w:val="19"/>
            <w:szCs w:val="19"/>
          </w:rPr>
          <w:t xml:space="preserve">predmetného </w:t>
        </w:r>
        <w:r w:rsidRPr="00E8650B">
          <w:rPr>
            <w:rFonts w:ascii="Arial" w:hAnsi="Arial" w:cs="Arial"/>
            <w:color w:val="000000" w:themeColor="text1"/>
            <w:sz w:val="19"/>
            <w:szCs w:val="19"/>
          </w:rPr>
          <w:t>kritéria je hodnotiteľ povinný vykonať samostatné overenie dodržania princípu hospodárnosti a nie je oprávnený spoliehať sa len na dokumentáciu predloženú žiadateľom</w:t>
        </w:r>
      </w:ins>
      <w:ins w:id="3" w:author="OM" w:date="2020-02-24T09:38:00Z">
        <w:r>
          <w:rPr>
            <w:rFonts w:ascii="Arial" w:hAnsi="Arial" w:cs="Arial"/>
            <w:color w:val="000000" w:themeColor="text1"/>
            <w:sz w:val="19"/>
            <w:szCs w:val="19"/>
          </w:rPr>
          <w:t>, pričom je povinný dodržať postup</w:t>
        </w:r>
        <w:r w:rsidR="00BC02C2">
          <w:rPr>
            <w:rFonts w:ascii="Arial" w:hAnsi="Arial" w:cs="Arial"/>
            <w:color w:val="000000" w:themeColor="text1"/>
            <w:sz w:val="19"/>
            <w:szCs w:val="19"/>
          </w:rPr>
          <w:t>y uvedené v kapitole 4.1.1. PpOH</w:t>
        </w:r>
      </w:ins>
      <w:ins w:id="4" w:author="OM" w:date="2020-02-24T09:37:00Z">
        <w:r w:rsidRPr="00E8650B">
          <w:rPr>
            <w:rFonts w:ascii="Arial" w:hAnsi="Arial" w:cs="Arial"/>
            <w:color w:val="000000" w:themeColor="text1"/>
            <w:sz w:val="19"/>
            <w:szCs w:val="19"/>
          </w:rPr>
          <w:t>.</w:t>
        </w:r>
      </w:ins>
    </w:p>
    <w:p w14:paraId="309904F7" w14:textId="77777777" w:rsidR="007B678B" w:rsidRDefault="007B678B" w:rsidP="009169F0">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7DBBEBAE" w14:textId="77777777" w:rsidR="009169F0" w:rsidRPr="003C6DE1" w:rsidRDefault="009169F0" w:rsidP="009169F0">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2"/>
        <w:tblW w:w="5000" w:type="pct"/>
        <w:tblLayout w:type="fixed"/>
        <w:tblLook w:val="04A0" w:firstRow="1" w:lastRow="0" w:firstColumn="1" w:lastColumn="0" w:noHBand="0" w:noVBand="1"/>
      </w:tblPr>
      <w:tblGrid>
        <w:gridCol w:w="591"/>
        <w:gridCol w:w="2518"/>
        <w:gridCol w:w="4412"/>
        <w:gridCol w:w="1364"/>
        <w:gridCol w:w="1588"/>
        <w:gridCol w:w="4653"/>
      </w:tblGrid>
      <w:tr w:rsidR="00BE6DD7" w:rsidRPr="003C6DE1" w14:paraId="3F1B7A28" w14:textId="77777777" w:rsidTr="00BE6DD7">
        <w:trPr>
          <w:trHeight w:val="388"/>
        </w:trPr>
        <w:tc>
          <w:tcPr>
            <w:tcW w:w="195" w:type="pct"/>
            <w:shd w:val="clear" w:color="auto" w:fill="DEEAF6" w:themeFill="accent1" w:themeFillTint="33"/>
            <w:vAlign w:val="center"/>
            <w:hideMark/>
          </w:tcPr>
          <w:p w14:paraId="6259BA8D"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2" w:type="pct"/>
            <w:shd w:val="clear" w:color="auto" w:fill="DEEAF6" w:themeFill="accent1" w:themeFillTint="33"/>
            <w:vAlign w:val="center"/>
            <w:hideMark/>
          </w:tcPr>
          <w:p w14:paraId="2756AF3B"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8" w:type="pct"/>
            <w:shd w:val="clear" w:color="auto" w:fill="DEEAF6" w:themeFill="accent1" w:themeFillTint="33"/>
            <w:vAlign w:val="center"/>
            <w:hideMark/>
          </w:tcPr>
          <w:p w14:paraId="438D3583"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1B4ABC95"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5" w:type="pct"/>
            <w:shd w:val="clear" w:color="auto" w:fill="DEEAF6" w:themeFill="accent1" w:themeFillTint="33"/>
            <w:vAlign w:val="center"/>
            <w:hideMark/>
          </w:tcPr>
          <w:p w14:paraId="1D315960"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38" w:type="pct"/>
            <w:shd w:val="clear" w:color="auto" w:fill="DEEAF6" w:themeFill="accent1" w:themeFillTint="33"/>
            <w:vAlign w:val="center"/>
            <w:hideMark/>
          </w:tcPr>
          <w:p w14:paraId="093E8907"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140DFC9D" w14:textId="77777777" w:rsidTr="00BE6DD7">
        <w:trPr>
          <w:trHeight w:val="723"/>
        </w:trPr>
        <w:tc>
          <w:tcPr>
            <w:tcW w:w="195" w:type="pct"/>
            <w:vMerge w:val="restart"/>
            <w:tcBorders>
              <w:top w:val="single" w:sz="4" w:space="0" w:color="auto"/>
              <w:left w:val="single" w:sz="4" w:space="0" w:color="auto"/>
              <w:bottom w:val="single" w:sz="4" w:space="0" w:color="auto"/>
              <w:right w:val="single" w:sz="4" w:space="0" w:color="auto"/>
            </w:tcBorders>
            <w:vAlign w:val="center"/>
          </w:tcPr>
          <w:p w14:paraId="1C2A153E" w14:textId="77777777" w:rsidR="006B19E5" w:rsidRPr="003C6DE1" w:rsidRDefault="006B19E5"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4.4</w:t>
            </w:r>
          </w:p>
        </w:tc>
        <w:tc>
          <w:tcPr>
            <w:tcW w:w="832" w:type="pct"/>
            <w:vMerge w:val="restart"/>
            <w:tcBorders>
              <w:top w:val="single" w:sz="4" w:space="0" w:color="auto"/>
              <w:left w:val="single" w:sz="4" w:space="0" w:color="auto"/>
              <w:bottom w:val="single" w:sz="4" w:space="0" w:color="auto"/>
              <w:right w:val="single" w:sz="4" w:space="0" w:color="auto"/>
            </w:tcBorders>
            <w:vAlign w:val="center"/>
          </w:tcPr>
          <w:p w14:paraId="157DB4A8" w14:textId="77777777" w:rsidR="006B19E5" w:rsidRPr="003C6DE1" w:rsidRDefault="006B19E5" w:rsidP="005929B6">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Finančná udržateľnosť projektu</w:t>
            </w:r>
          </w:p>
        </w:tc>
        <w:tc>
          <w:tcPr>
            <w:tcW w:w="1458" w:type="pct"/>
            <w:vMerge w:val="restart"/>
            <w:tcBorders>
              <w:top w:val="single" w:sz="4" w:space="0" w:color="auto"/>
              <w:left w:val="single" w:sz="4" w:space="0" w:color="auto"/>
              <w:bottom w:val="single" w:sz="4" w:space="0" w:color="auto"/>
              <w:right w:val="single" w:sz="4" w:space="0" w:color="auto"/>
            </w:tcBorders>
            <w:vAlign w:val="center"/>
          </w:tcPr>
          <w:p w14:paraId="12884F4D" w14:textId="77777777" w:rsidR="006B19E5" w:rsidRDefault="006B19E5" w:rsidP="005929B6">
            <w:pPr>
              <w:widowControl w:val="0"/>
              <w:jc w:val="both"/>
              <w:rPr>
                <w:rFonts w:ascii="Arial" w:eastAsia="Arial Unicode MS" w:hAnsi="Arial" w:cs="Arial"/>
                <w:color w:val="000000" w:themeColor="text1"/>
                <w:sz w:val="19"/>
                <w:szCs w:val="19"/>
                <w:u w:color="000000"/>
              </w:rPr>
            </w:pPr>
          </w:p>
          <w:p w14:paraId="1256EE47" w14:textId="77777777" w:rsidR="006B19E5" w:rsidRPr="004D7ADC" w:rsidRDefault="006B19E5" w:rsidP="005929B6">
            <w:pPr>
              <w:widowControl w:val="0"/>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BFFE134" w14:textId="77777777" w:rsidR="006B19E5" w:rsidRPr="004D7ADC" w:rsidRDefault="006B19E5" w:rsidP="005929B6">
            <w:pPr>
              <w:widowControl w:val="0"/>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F3F57" w14:textId="77777777" w:rsidR="006B19E5" w:rsidRPr="004D7ADC" w:rsidRDefault="006B19E5" w:rsidP="005929B6">
            <w:pPr>
              <w:spacing w:line="256" w:lineRule="auto"/>
              <w:jc w:val="both"/>
              <w:rPr>
                <w:rFonts w:ascii="Arial" w:hAnsi="Arial" w:cs="Arial"/>
                <w:sz w:val="19"/>
                <w:szCs w:val="19"/>
                <w:u w:color="000000"/>
              </w:rPr>
            </w:pPr>
            <w:r w:rsidRPr="004D7ADC">
              <w:rPr>
                <w:rFonts w:ascii="Arial" w:eastAsia="Arial Unicode MS" w:hAnsi="Arial" w:cs="Arial"/>
                <w:color w:val="000000" w:themeColor="text1"/>
                <w:sz w:val="19"/>
                <w:szCs w:val="19"/>
                <w:u w:color="000000"/>
              </w:rPr>
              <w:t xml:space="preserve">Zároveň sa </w:t>
            </w:r>
            <w:r w:rsidRPr="004D7ADC">
              <w:rPr>
                <w:rFonts w:ascii="Arial" w:hAnsi="Arial" w:cs="Arial"/>
                <w:color w:val="000000" w:themeColor="text1"/>
                <w:sz w:val="19"/>
                <w:szCs w:val="19"/>
                <w:u w:color="000000"/>
              </w:rPr>
              <w:t>posudzuje finančná situácia/stabilita žiadateľa a to podľa vypočítaných hodnôt finančných ukazovateľov v rámci finančnej analýzy (napr. na základe ukazovateľa likvidity a ukazovateľa zadlženosti</w:t>
            </w:r>
            <w:r w:rsidRPr="004D7ADC">
              <w:rPr>
                <w:rFonts w:ascii="Arial" w:hAnsi="Arial" w:cs="Arial"/>
                <w:sz w:val="19"/>
                <w:szCs w:val="19"/>
                <w:u w:color="000000"/>
              </w:rPr>
              <w:t>).</w:t>
            </w:r>
          </w:p>
          <w:p w14:paraId="50DDAFF7" w14:textId="77777777" w:rsidR="006B19E5" w:rsidRPr="003C6DE1" w:rsidRDefault="006B19E5" w:rsidP="005929B6">
            <w:pPr>
              <w:spacing w:line="288" w:lineRule="auto"/>
              <w:jc w:val="both"/>
              <w:rPr>
                <w:rFonts w:ascii="Arial" w:hAnsi="Arial" w:cs="Arial"/>
                <w:color w:val="000000" w:themeColor="text1"/>
                <w:sz w:val="19"/>
                <w:szCs w:val="19"/>
              </w:rPr>
            </w:pPr>
            <w:r w:rsidRPr="004D7ADC">
              <w:rPr>
                <w:rFonts w:ascii="Arial" w:hAnsi="Arial" w:cs="Arial"/>
                <w:sz w:val="19"/>
                <w:szCs w:val="19"/>
                <w:u w:color="000000"/>
              </w:rPr>
              <w:t xml:space="preserve">Taktiež sa posudzuje, či je udržateľnosť projektu zohľadnená v Pláne údržby ciest na úrovni </w:t>
            </w:r>
            <w:r w:rsidRPr="004D7ADC">
              <w:rPr>
                <w:rFonts w:ascii="Arial" w:hAnsi="Arial" w:cs="Arial"/>
                <w:sz w:val="19"/>
                <w:szCs w:val="19"/>
                <w:u w:color="000000"/>
              </w:rPr>
              <w:lastRenderedPageBreak/>
              <w:t>žiadateľa.</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63B47BE2"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lastRenderedPageBreak/>
              <w:t>Vylučujúce kritérium</w:t>
            </w:r>
          </w:p>
        </w:tc>
        <w:tc>
          <w:tcPr>
            <w:tcW w:w="525" w:type="pct"/>
            <w:tcBorders>
              <w:top w:val="single" w:sz="4" w:space="0" w:color="auto"/>
              <w:left w:val="single" w:sz="4" w:space="0" w:color="auto"/>
              <w:right w:val="single" w:sz="4" w:space="0" w:color="auto"/>
            </w:tcBorders>
            <w:vAlign w:val="center"/>
          </w:tcPr>
          <w:p w14:paraId="1E016F2F"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áno</w:t>
            </w:r>
          </w:p>
        </w:tc>
        <w:tc>
          <w:tcPr>
            <w:tcW w:w="1538" w:type="pct"/>
            <w:tcBorders>
              <w:top w:val="single" w:sz="4" w:space="0" w:color="auto"/>
              <w:left w:val="single" w:sz="4" w:space="0" w:color="auto"/>
              <w:right w:val="single" w:sz="4" w:space="0" w:color="auto"/>
            </w:tcBorders>
            <w:vAlign w:val="center"/>
          </w:tcPr>
          <w:p w14:paraId="38132EFF" w14:textId="77777777" w:rsidR="006B19E5" w:rsidRPr="004D7ADC" w:rsidRDefault="006B19E5" w:rsidP="005929B6">
            <w:pPr>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2FECD12" w14:textId="77777777" w:rsidR="006B19E5" w:rsidRPr="003C6DE1" w:rsidRDefault="006B19E5" w:rsidP="005929B6">
            <w:pPr>
              <w:spacing w:line="288" w:lineRule="auto"/>
              <w:jc w:val="both"/>
              <w:rPr>
                <w:rFonts w:ascii="Arial" w:eastAsia="Helvetica" w:hAnsi="Arial" w:cs="Arial"/>
                <w:color w:val="000000" w:themeColor="text1"/>
                <w:sz w:val="19"/>
                <w:szCs w:val="19"/>
              </w:rPr>
            </w:pPr>
            <w:r w:rsidRPr="004D7ADC">
              <w:rPr>
                <w:rFonts w:ascii="Arial" w:eastAsia="Arial Unicode MS" w:hAnsi="Arial" w:cs="Arial"/>
                <w:color w:val="000000" w:themeColor="text1"/>
                <w:sz w:val="19"/>
                <w:szCs w:val="19"/>
                <w:u w:color="000000"/>
              </w:rPr>
              <w:t>Udržateľnosť projektu je zohľadnená v Pláne údržb</w:t>
            </w:r>
            <w:r>
              <w:rPr>
                <w:rFonts w:ascii="Arial" w:eastAsia="Arial Unicode MS" w:hAnsi="Arial" w:cs="Arial"/>
                <w:color w:val="000000" w:themeColor="text1"/>
                <w:sz w:val="19"/>
                <w:szCs w:val="19"/>
                <w:u w:color="000000"/>
              </w:rPr>
              <w:t>y</w:t>
            </w:r>
            <w:r w:rsidRPr="004D7ADC">
              <w:rPr>
                <w:rFonts w:ascii="Arial" w:eastAsia="Arial Unicode MS" w:hAnsi="Arial" w:cs="Arial"/>
                <w:color w:val="000000" w:themeColor="text1"/>
                <w:sz w:val="19"/>
                <w:szCs w:val="19"/>
                <w:u w:color="000000"/>
              </w:rPr>
              <w:t xml:space="preserve"> ciest na úrovni žiadateľa.</w:t>
            </w:r>
          </w:p>
        </w:tc>
      </w:tr>
      <w:tr w:rsidR="00BE6DD7" w:rsidRPr="003C6DE1" w14:paraId="614DAF52" w14:textId="77777777" w:rsidTr="00BE6DD7">
        <w:trPr>
          <w:trHeight w:val="270"/>
        </w:trPr>
        <w:tc>
          <w:tcPr>
            <w:tcW w:w="195" w:type="pct"/>
            <w:vMerge/>
            <w:tcBorders>
              <w:top w:val="single" w:sz="4" w:space="0" w:color="auto"/>
              <w:left w:val="single" w:sz="4" w:space="0" w:color="auto"/>
              <w:bottom w:val="single" w:sz="4" w:space="0" w:color="auto"/>
              <w:right w:val="single" w:sz="4" w:space="0" w:color="auto"/>
            </w:tcBorders>
            <w:vAlign w:val="center"/>
          </w:tcPr>
          <w:p w14:paraId="77A0DB0A" w14:textId="77777777" w:rsidR="006B19E5" w:rsidRPr="003C6DE1" w:rsidRDefault="006B19E5" w:rsidP="002B4558">
            <w:pPr>
              <w:spacing w:line="288" w:lineRule="auto"/>
              <w:jc w:val="center"/>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70FFFDD3" w14:textId="77777777" w:rsidR="006B19E5" w:rsidRPr="003C6DE1" w:rsidRDefault="006B19E5" w:rsidP="002B4558">
            <w:pPr>
              <w:spacing w:line="288" w:lineRule="auto"/>
              <w:rPr>
                <w:rFonts w:ascii="Arial" w:hAnsi="Arial" w:cs="Arial"/>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27B976C6" w14:textId="77777777" w:rsidR="006B19E5" w:rsidRPr="003C6DE1" w:rsidRDefault="006B19E5" w:rsidP="002B4558">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110E4BCB" w14:textId="77777777" w:rsidR="006B19E5" w:rsidRPr="003C6DE1" w:rsidRDefault="006B19E5"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6C7E779F"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538" w:type="pct"/>
            <w:tcBorders>
              <w:top w:val="single" w:sz="4" w:space="0" w:color="auto"/>
              <w:left w:val="single" w:sz="4" w:space="0" w:color="auto"/>
              <w:bottom w:val="single" w:sz="4" w:space="0" w:color="auto"/>
              <w:right w:val="single" w:sz="4" w:space="0" w:color="auto"/>
            </w:tcBorders>
            <w:vAlign w:val="center"/>
          </w:tcPr>
          <w:p w14:paraId="4ABFF689" w14:textId="77777777" w:rsidR="006B19E5" w:rsidRPr="004D7ADC" w:rsidRDefault="006B19E5" w:rsidP="005929B6">
            <w:pPr>
              <w:jc w:val="both"/>
              <w:rPr>
                <w:rFonts w:ascii="Arial" w:eastAsia="Arial Unicode MS" w:hAnsi="Arial" w:cs="Arial"/>
                <w:color w:val="000000" w:themeColor="text1"/>
                <w:sz w:val="19"/>
                <w:szCs w:val="19"/>
                <w:u w:color="000000"/>
              </w:rPr>
            </w:pPr>
            <w:r w:rsidRPr="004D7ADC">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w:t>
            </w:r>
            <w:r w:rsidRPr="002D1DDD">
              <w:rPr>
                <w:rFonts w:ascii="Arial" w:eastAsia="Helvetica" w:hAnsi="Arial" w:cs="Arial"/>
                <w:color w:val="000000" w:themeColor="text1"/>
                <w:sz w:val="19"/>
                <w:szCs w:val="19"/>
              </w:rPr>
              <w:t xml:space="preserve">projektu), a/alebo   </w:t>
            </w:r>
            <w:r w:rsidRPr="002D1DDD">
              <w:rPr>
                <w:rFonts w:ascii="Arial" w:eastAsia="Arial Unicode MS" w:hAnsi="Arial" w:cs="Arial"/>
                <w:color w:val="000000" w:themeColor="text1"/>
                <w:sz w:val="19"/>
                <w:szCs w:val="19"/>
                <w:u w:color="000000"/>
              </w:rPr>
              <w:t>finančná situácia žiadateľa je zlá a predstavuje riziko</w:t>
            </w:r>
            <w:r w:rsidRPr="004D7ADC">
              <w:rPr>
                <w:rFonts w:ascii="Arial" w:eastAsia="Arial Unicode MS" w:hAnsi="Arial" w:cs="Arial"/>
                <w:color w:val="000000" w:themeColor="text1"/>
                <w:sz w:val="19"/>
                <w:szCs w:val="19"/>
                <w:u w:color="000000"/>
              </w:rPr>
              <w:t xml:space="preserve"> pre realizáciu projektu</w:t>
            </w:r>
            <w:r w:rsidRPr="002D1DDD">
              <w:rPr>
                <w:rFonts w:ascii="Arial" w:eastAsia="Arial Unicode MS" w:hAnsi="Arial" w:cs="Arial"/>
                <w:color w:val="000000" w:themeColor="text1"/>
                <w:sz w:val="19"/>
                <w:szCs w:val="19"/>
                <w:u w:color="000000"/>
              </w:rPr>
              <w:t>, a/alebo</w:t>
            </w:r>
            <w:r>
              <w:rPr>
                <w:rFonts w:ascii="Arial" w:eastAsia="Arial Unicode MS" w:hAnsi="Arial" w:cs="Arial"/>
                <w:color w:val="000000" w:themeColor="text1"/>
                <w:sz w:val="19"/>
                <w:szCs w:val="19"/>
                <w:u w:color="000000"/>
              </w:rPr>
              <w:t xml:space="preserve"> </w:t>
            </w:r>
            <w:r>
              <w:rPr>
                <w:rFonts w:ascii="Arial" w:eastAsia="Arial Unicode MS" w:hAnsi="Arial" w:cs="Arial"/>
                <w:color w:val="000000" w:themeColor="text1"/>
                <w:sz w:val="19"/>
                <w:szCs w:val="19"/>
                <w:u w:color="000000"/>
              </w:rPr>
              <w:lastRenderedPageBreak/>
              <w:t>u</w:t>
            </w:r>
            <w:r w:rsidRPr="004D7ADC">
              <w:rPr>
                <w:rFonts w:ascii="Arial" w:eastAsia="Arial Unicode MS" w:hAnsi="Arial" w:cs="Arial"/>
                <w:color w:val="000000" w:themeColor="text1"/>
                <w:sz w:val="19"/>
                <w:szCs w:val="19"/>
                <w:u w:color="000000"/>
              </w:rPr>
              <w:t xml:space="preserve">držateľnosť projektu </w:t>
            </w:r>
            <w:r>
              <w:rPr>
                <w:rFonts w:ascii="Arial" w:eastAsia="Arial Unicode MS" w:hAnsi="Arial" w:cs="Arial"/>
                <w:color w:val="000000" w:themeColor="text1"/>
                <w:sz w:val="19"/>
                <w:szCs w:val="19"/>
                <w:u w:color="000000"/>
              </w:rPr>
              <w:t xml:space="preserve">nie </w:t>
            </w:r>
            <w:r w:rsidRPr="004D7ADC">
              <w:rPr>
                <w:rFonts w:ascii="Arial" w:eastAsia="Arial Unicode MS" w:hAnsi="Arial" w:cs="Arial"/>
                <w:color w:val="000000" w:themeColor="text1"/>
                <w:sz w:val="19"/>
                <w:szCs w:val="19"/>
                <w:u w:color="000000"/>
              </w:rPr>
              <w:t>je zohľadnená v Pláne údržb</w:t>
            </w:r>
            <w:r>
              <w:rPr>
                <w:rFonts w:ascii="Arial" w:eastAsia="Arial Unicode MS" w:hAnsi="Arial" w:cs="Arial"/>
                <w:color w:val="000000" w:themeColor="text1"/>
                <w:sz w:val="19"/>
                <w:szCs w:val="19"/>
                <w:u w:color="000000"/>
              </w:rPr>
              <w:t>y</w:t>
            </w:r>
            <w:r w:rsidRPr="004D7ADC">
              <w:rPr>
                <w:rFonts w:ascii="Arial" w:eastAsia="Arial Unicode MS" w:hAnsi="Arial" w:cs="Arial"/>
                <w:color w:val="000000" w:themeColor="text1"/>
                <w:sz w:val="19"/>
                <w:szCs w:val="19"/>
                <w:u w:color="000000"/>
              </w:rPr>
              <w:t xml:space="preserve"> ciest na úrovni žiadateľa.</w:t>
            </w:r>
          </w:p>
          <w:p w14:paraId="4161D5A3" w14:textId="77777777" w:rsidR="006B19E5" w:rsidRPr="003C6DE1" w:rsidRDefault="006B19E5" w:rsidP="005929B6">
            <w:pPr>
              <w:spacing w:line="288" w:lineRule="auto"/>
              <w:jc w:val="both"/>
              <w:rPr>
                <w:rFonts w:ascii="Arial" w:eastAsia="Helvetica" w:hAnsi="Arial" w:cs="Arial"/>
                <w:color w:val="000000" w:themeColor="text1"/>
                <w:sz w:val="19"/>
                <w:szCs w:val="19"/>
              </w:rPr>
            </w:pPr>
          </w:p>
        </w:tc>
      </w:tr>
    </w:tbl>
    <w:p w14:paraId="4182C5AF" w14:textId="77777777" w:rsidR="00CF02D9" w:rsidRDefault="00CF02D9" w:rsidP="002B5EE3">
      <w:pPr>
        <w:spacing w:before="120" w:after="0" w:line="276" w:lineRule="auto"/>
        <w:rPr>
          <w:rFonts w:ascii="Arial" w:hAnsi="Arial" w:cs="Arial"/>
          <w:color w:val="000000" w:themeColor="text1"/>
          <w:sz w:val="19"/>
          <w:szCs w:val="19"/>
        </w:rPr>
      </w:pPr>
      <w:r w:rsidRPr="00C8207B">
        <w:rPr>
          <w:rFonts w:ascii="Arial" w:hAnsi="Arial" w:cs="Arial"/>
          <w:color w:val="000000" w:themeColor="text1"/>
          <w:sz w:val="19"/>
          <w:szCs w:val="19"/>
        </w:rPr>
        <w:lastRenderedPageBreak/>
        <w:t>Hodnotiteľ posudzuje najmä informácie uvedené v častiach ŽoNFP: príloha Opis projektu,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50E69AD2" w14:textId="77777777" w:rsidR="00CF02D9" w:rsidRDefault="00CF02D9" w:rsidP="00CF02D9">
      <w:pPr>
        <w:spacing w:after="0" w:line="276" w:lineRule="auto"/>
        <w:jc w:val="both"/>
        <w:rPr>
          <w:rFonts w:ascii="Arial" w:hAnsi="Arial" w:cs="Arial"/>
          <w:color w:val="000000" w:themeColor="text1"/>
          <w:sz w:val="19"/>
          <w:szCs w:val="19"/>
        </w:rPr>
      </w:pPr>
    </w:p>
    <w:p w14:paraId="39CE58BC" w14:textId="77777777" w:rsidR="00CF02D9" w:rsidRDefault="00CF02D9" w:rsidP="00CF02D9">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3C2EF419" w14:textId="77777777" w:rsidR="00CF02D9" w:rsidRDefault="00CF02D9" w:rsidP="00CF02D9">
      <w:pPr>
        <w:spacing w:after="0" w:line="276" w:lineRule="auto"/>
        <w:rPr>
          <w:rFonts w:ascii="Arial" w:hAnsi="Arial" w:cs="Arial"/>
          <w:color w:val="000000" w:themeColor="text1"/>
          <w:sz w:val="19"/>
          <w:szCs w:val="19"/>
        </w:rPr>
      </w:pPr>
    </w:p>
    <w:p w14:paraId="705727B7" w14:textId="77777777" w:rsidR="00CF02D9" w:rsidRPr="005D6746" w:rsidRDefault="00CF02D9" w:rsidP="00CF02D9">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5A9B8001"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A8A8F31" w14:textId="77777777" w:rsidR="00CF02D9" w:rsidRPr="00C8207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50A402B2"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F0853D6"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3D85052B"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332426F4"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0CF71A70"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BDEC36"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571BD64B" w14:textId="77777777" w:rsidR="00CF02D9" w:rsidRDefault="00CF02D9" w:rsidP="00CF02D9">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61F8CCB1" w14:textId="77777777" w:rsidR="00CF02D9" w:rsidRPr="00B21721" w:rsidRDefault="00CF02D9" w:rsidP="00CF02D9">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20D18D27"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220C565" w14:textId="77777777" w:rsidR="00CF02D9" w:rsidRPr="005D6746"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5E417E52" w14:textId="77777777" w:rsidR="00CF02D9" w:rsidRPr="00C8207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197E656"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0B6C1CDB" w14:textId="77777777" w:rsidR="00CF02D9" w:rsidRPr="00C8207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D9BA618" w14:textId="77777777" w:rsidR="00CF02D9" w:rsidRPr="005D6746"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673FCAD2"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554CDE8"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lastRenderedPageBreak/>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716BFB2B"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68FA22C"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5F4D4E12"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33B8EB72"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1ACE9B9"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161E8F">
        <w:rPr>
          <w:rFonts w:ascii="Arial" w:eastAsiaTheme="minorHAnsi" w:hAnsi="Arial" w:cs="Arial"/>
          <w:color w:val="000000" w:themeColor="text1"/>
          <w:sz w:val="19"/>
          <w:szCs w:val="19"/>
          <w:u w:val="single"/>
          <w:bdr w:val="none" w:sz="0" w:space="0" w:color="auto"/>
          <w:lang w:val="sk-SK"/>
        </w:rPr>
        <w:t>Posúdenie finančnej situácie – Index bonity – súkromné podniky vykonávajúce činnosť vo verejnom záujme</w:t>
      </w:r>
    </w:p>
    <w:p w14:paraId="718F4F45"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1E0A467" w14:textId="39139AA4"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xml:space="preserve">Index bonity je špecifický index určený pre súkromné typy podnikov, ktoré vykonávajú rôzne činnosti vo verejnom záujme, ale ich cieľom je aj dosahovanie zisku. </w:t>
      </w:r>
    </w:p>
    <w:p w14:paraId="2412B0E3"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C18AD1B" w14:textId="402060D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Stupnica hodnotenia</w:t>
      </w:r>
      <w:r>
        <w:rPr>
          <w:rFonts w:ascii="Arial" w:eastAsiaTheme="minorHAnsi" w:hAnsi="Arial" w:cs="Arial"/>
          <w:color w:val="000000" w:themeColor="text1"/>
          <w:sz w:val="19"/>
          <w:szCs w:val="19"/>
          <w:bdr w:val="none" w:sz="0" w:space="0" w:color="auto"/>
          <w:lang w:val="sk-SK"/>
        </w:rPr>
        <w:t>:</w:t>
      </w:r>
    </w:p>
    <w:tbl>
      <w:tblPr>
        <w:tblW w:w="13608" w:type="dxa"/>
        <w:tblInd w:w="55" w:type="dxa"/>
        <w:tblCellMar>
          <w:left w:w="70" w:type="dxa"/>
          <w:right w:w="70" w:type="dxa"/>
        </w:tblCellMar>
        <w:tblLook w:val="04A0" w:firstRow="1" w:lastRow="0" w:firstColumn="1" w:lastColumn="0" w:noHBand="0" w:noVBand="1"/>
      </w:tblPr>
      <w:tblGrid>
        <w:gridCol w:w="1701"/>
        <w:gridCol w:w="1701"/>
        <w:gridCol w:w="1701"/>
        <w:gridCol w:w="1701"/>
        <w:gridCol w:w="1701"/>
        <w:gridCol w:w="1701"/>
        <w:gridCol w:w="1701"/>
        <w:gridCol w:w="1701"/>
      </w:tblGrid>
      <w:tr w:rsidR="00161E8F" w:rsidRPr="00161E8F" w14:paraId="34483714" w14:textId="77777777" w:rsidTr="00161E8F">
        <w:trPr>
          <w:trHeight w:val="270"/>
        </w:trPr>
        <w:tc>
          <w:tcPr>
            <w:tcW w:w="1701" w:type="dxa"/>
            <w:tcBorders>
              <w:top w:val="single" w:sz="8" w:space="0" w:color="auto"/>
              <w:left w:val="single" w:sz="8" w:space="0" w:color="auto"/>
              <w:bottom w:val="single" w:sz="8" w:space="0" w:color="auto"/>
              <w:right w:val="nil"/>
            </w:tcBorders>
            <w:shd w:val="clear" w:color="000000" w:fill="D9D9D9"/>
            <w:noWrap/>
            <w:vAlign w:val="bottom"/>
            <w:hideMark/>
          </w:tcPr>
          <w:p w14:paraId="59B5F14C"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index bonity</w:t>
            </w:r>
          </w:p>
        </w:tc>
        <w:tc>
          <w:tcPr>
            <w:tcW w:w="1701" w:type="dxa"/>
            <w:tcBorders>
              <w:top w:val="single" w:sz="8" w:space="0" w:color="auto"/>
              <w:left w:val="single" w:sz="4" w:space="0" w:color="auto"/>
              <w:bottom w:val="single" w:sz="8" w:space="0" w:color="auto"/>
              <w:right w:val="single" w:sz="4" w:space="0" w:color="auto"/>
            </w:tcBorders>
            <w:shd w:val="clear" w:color="000000" w:fill="D9D9D9"/>
            <w:noWrap/>
            <w:vAlign w:val="bottom"/>
            <w:hideMark/>
          </w:tcPr>
          <w:p w14:paraId="33F6E0A1"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2114492C"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2247D7CE"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0</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392EC3DE"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21CE0CE"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38E931C7"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3</w:t>
            </w:r>
          </w:p>
        </w:tc>
        <w:tc>
          <w:tcPr>
            <w:tcW w:w="1701" w:type="dxa"/>
            <w:tcBorders>
              <w:top w:val="single" w:sz="8" w:space="0" w:color="auto"/>
              <w:left w:val="nil"/>
              <w:bottom w:val="single" w:sz="8" w:space="0" w:color="auto"/>
              <w:right w:val="single" w:sz="8" w:space="0" w:color="auto"/>
            </w:tcBorders>
            <w:shd w:val="clear" w:color="000000" w:fill="D9D9D9"/>
            <w:noWrap/>
            <w:vAlign w:val="bottom"/>
            <w:hideMark/>
          </w:tcPr>
          <w:p w14:paraId="65276B32"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&gt;3</w:t>
            </w:r>
          </w:p>
        </w:tc>
      </w:tr>
      <w:tr w:rsidR="00161E8F" w:rsidRPr="00161E8F" w14:paraId="10B094A5" w14:textId="77777777" w:rsidTr="00161E8F">
        <w:trPr>
          <w:trHeight w:val="270"/>
        </w:trPr>
        <w:tc>
          <w:tcPr>
            <w:tcW w:w="1701" w:type="dxa"/>
            <w:tcBorders>
              <w:top w:val="nil"/>
              <w:left w:val="single" w:sz="8" w:space="0" w:color="auto"/>
              <w:bottom w:val="single" w:sz="8" w:space="0" w:color="auto"/>
              <w:right w:val="nil"/>
            </w:tcBorders>
            <w:shd w:val="clear" w:color="000000" w:fill="D9D9D9"/>
            <w:vAlign w:val="bottom"/>
            <w:hideMark/>
          </w:tcPr>
          <w:p w14:paraId="5175D2E8"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Situácia firmy</w:t>
            </w:r>
          </w:p>
        </w:tc>
        <w:tc>
          <w:tcPr>
            <w:tcW w:w="1701" w:type="dxa"/>
            <w:tcBorders>
              <w:top w:val="nil"/>
              <w:left w:val="single" w:sz="4" w:space="0" w:color="auto"/>
              <w:bottom w:val="single" w:sz="8" w:space="0" w:color="auto"/>
              <w:right w:val="single" w:sz="4" w:space="0" w:color="auto"/>
            </w:tcBorders>
            <w:shd w:val="clear" w:color="000000" w:fill="D9D9D9"/>
            <w:noWrap/>
            <w:vAlign w:val="bottom"/>
            <w:hideMark/>
          </w:tcPr>
          <w:p w14:paraId="3028E38D"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zlá</w:t>
            </w:r>
          </w:p>
        </w:tc>
        <w:tc>
          <w:tcPr>
            <w:tcW w:w="1701" w:type="dxa"/>
            <w:tcBorders>
              <w:top w:val="nil"/>
              <w:left w:val="nil"/>
              <w:bottom w:val="single" w:sz="8" w:space="0" w:color="auto"/>
              <w:right w:val="single" w:sz="4" w:space="0" w:color="auto"/>
            </w:tcBorders>
            <w:shd w:val="clear" w:color="000000" w:fill="D9D9D9"/>
            <w:noWrap/>
            <w:vAlign w:val="bottom"/>
            <w:hideMark/>
          </w:tcPr>
          <w:p w14:paraId="2BAE66D3"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zlá</w:t>
            </w:r>
          </w:p>
        </w:tc>
        <w:tc>
          <w:tcPr>
            <w:tcW w:w="1701" w:type="dxa"/>
            <w:tcBorders>
              <w:top w:val="nil"/>
              <w:left w:val="nil"/>
              <w:bottom w:val="single" w:sz="8" w:space="0" w:color="auto"/>
              <w:right w:val="single" w:sz="4" w:space="0" w:color="auto"/>
            </w:tcBorders>
            <w:shd w:val="clear" w:color="000000" w:fill="D9D9D9"/>
            <w:noWrap/>
            <w:vAlign w:val="bottom"/>
            <w:hideMark/>
          </w:tcPr>
          <w:p w14:paraId="5CAB74E2"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zlá</w:t>
            </w:r>
          </w:p>
        </w:tc>
        <w:tc>
          <w:tcPr>
            <w:tcW w:w="1701" w:type="dxa"/>
            <w:tcBorders>
              <w:top w:val="nil"/>
              <w:left w:val="nil"/>
              <w:bottom w:val="single" w:sz="8" w:space="0" w:color="auto"/>
              <w:right w:val="single" w:sz="4" w:space="0" w:color="auto"/>
            </w:tcBorders>
            <w:shd w:val="clear" w:color="000000" w:fill="D9D9D9"/>
            <w:noWrap/>
            <w:vAlign w:val="bottom"/>
            <w:hideMark/>
          </w:tcPr>
          <w:p w14:paraId="38AFDFD6"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určité problémy</w:t>
            </w:r>
          </w:p>
        </w:tc>
        <w:tc>
          <w:tcPr>
            <w:tcW w:w="1701" w:type="dxa"/>
            <w:tcBorders>
              <w:top w:val="nil"/>
              <w:left w:val="nil"/>
              <w:bottom w:val="single" w:sz="8" w:space="0" w:color="auto"/>
              <w:right w:val="single" w:sz="4" w:space="0" w:color="auto"/>
            </w:tcBorders>
            <w:shd w:val="clear" w:color="000000" w:fill="D9D9D9"/>
            <w:noWrap/>
            <w:vAlign w:val="bottom"/>
            <w:hideMark/>
          </w:tcPr>
          <w:p w14:paraId="4E2AF77F"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dobrá</w:t>
            </w:r>
          </w:p>
        </w:tc>
        <w:tc>
          <w:tcPr>
            <w:tcW w:w="1701" w:type="dxa"/>
            <w:tcBorders>
              <w:top w:val="nil"/>
              <w:left w:val="nil"/>
              <w:bottom w:val="single" w:sz="8" w:space="0" w:color="auto"/>
              <w:right w:val="single" w:sz="4" w:space="0" w:color="auto"/>
            </w:tcBorders>
            <w:shd w:val="clear" w:color="000000" w:fill="D9D9D9"/>
            <w:noWrap/>
            <w:vAlign w:val="bottom"/>
            <w:hideMark/>
          </w:tcPr>
          <w:p w14:paraId="6165AC69"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dobrá</w:t>
            </w:r>
          </w:p>
        </w:tc>
        <w:tc>
          <w:tcPr>
            <w:tcW w:w="1701" w:type="dxa"/>
            <w:tcBorders>
              <w:top w:val="nil"/>
              <w:left w:val="nil"/>
              <w:bottom w:val="single" w:sz="8" w:space="0" w:color="auto"/>
              <w:right w:val="single" w:sz="8" w:space="0" w:color="auto"/>
            </w:tcBorders>
            <w:shd w:val="clear" w:color="000000" w:fill="D9D9D9"/>
            <w:noWrap/>
            <w:vAlign w:val="bottom"/>
            <w:hideMark/>
          </w:tcPr>
          <w:p w14:paraId="149419DB"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dobrá</w:t>
            </w:r>
          </w:p>
        </w:tc>
      </w:tr>
    </w:tbl>
    <w:p w14:paraId="16124C34" w14:textId="77777777" w:rsid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98107BA"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161E8F">
        <w:rPr>
          <w:rFonts w:ascii="Arial" w:eastAsiaTheme="minorHAnsi" w:hAnsi="Arial" w:cs="Arial"/>
          <w:b/>
          <w:color w:val="000000" w:themeColor="text1"/>
          <w:sz w:val="19"/>
          <w:szCs w:val="19"/>
          <w:bdr w:val="none" w:sz="0" w:space="0" w:color="auto"/>
          <w:lang w:val="sk-SK"/>
        </w:rPr>
        <w:t>Hodnotiteľ vyhodnotí túto časť kritéria ako „nie“ pokiaľ Index bonity za rok n spadá do intervalu ≤ 0! Pokiaľ je výsledná hodnota indexu &gt; 0, hodnotiteľ uvedie hodnotenie „áno“.</w:t>
      </w:r>
    </w:p>
    <w:p w14:paraId="3E2CA46E" w14:textId="77777777" w:rsidR="00161E8F" w:rsidRDefault="00161E8F"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p>
    <w:p w14:paraId="582D4543" w14:textId="77777777" w:rsidR="00CF02D9" w:rsidRPr="004058EF"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5BC6F4CE"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AAA5807"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73FFF289"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D08647C" w14:textId="77777777" w:rsidR="00CF02D9" w:rsidRPr="004058EF"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0603C67C" w14:textId="77777777" w:rsidR="00CF02D9" w:rsidRDefault="00CF02D9" w:rsidP="00CF02D9">
      <w:pPr>
        <w:spacing w:after="0" w:line="276" w:lineRule="auto"/>
        <w:rPr>
          <w:rFonts w:ascii="Arial" w:hAnsi="Arial" w:cs="Arial"/>
          <w:color w:val="000000" w:themeColor="text1"/>
          <w:sz w:val="19"/>
          <w:szCs w:val="19"/>
          <w:u w:val="single"/>
        </w:rPr>
      </w:pPr>
    </w:p>
    <w:p w14:paraId="59E249EE"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593B02DB" w14:textId="77777777" w:rsidR="00CF02D9" w:rsidRPr="0081685B" w:rsidRDefault="00CF02D9" w:rsidP="00CF02D9">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47E96BC4" w14:textId="77777777" w:rsidR="00CF02D9" w:rsidRPr="0081685B" w:rsidRDefault="00CF02D9" w:rsidP="00CF02D9">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60D820BB" w14:textId="77777777" w:rsidR="00CF02D9" w:rsidRPr="0081685B" w:rsidRDefault="00CF02D9" w:rsidP="00CF02D9">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5E6CA0AA"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085C87D5"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0D3A356"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322DF37C"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E29C56"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3B94633D" w14:textId="77777777" w:rsidR="00CF02D9" w:rsidRPr="0081685B" w:rsidRDefault="00CF02D9" w:rsidP="00CF02D9">
      <w:pPr>
        <w:spacing w:after="0" w:line="276" w:lineRule="auto"/>
        <w:jc w:val="both"/>
        <w:rPr>
          <w:rFonts w:ascii="Arial" w:hAnsi="Arial" w:cs="Arial"/>
          <w:color w:val="000000" w:themeColor="text1"/>
          <w:sz w:val="19"/>
          <w:szCs w:val="19"/>
        </w:rPr>
      </w:pPr>
    </w:p>
    <w:p w14:paraId="46AFE663" w14:textId="77777777" w:rsidR="00CF02D9" w:rsidRPr="0081685B" w:rsidRDefault="00CF02D9" w:rsidP="00CF02D9">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65264BE3" w14:textId="77777777" w:rsidR="00CF02D9" w:rsidRPr="0081685B" w:rsidRDefault="00CF02D9" w:rsidP="00CF02D9">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0C7B16AE" w14:textId="0F66D36B" w:rsidR="00EE04B7" w:rsidRDefault="00EE04B7"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420B38">
        <w:rPr>
          <w:rFonts w:ascii="Arial" w:eastAsiaTheme="minorHAnsi" w:hAnsi="Arial" w:cs="Arial"/>
          <w:color w:val="000000" w:themeColor="text1"/>
          <w:sz w:val="19"/>
          <w:szCs w:val="19"/>
          <w:bdr w:val="none" w:sz="0" w:space="0" w:color="auto"/>
          <w:lang w:val="sk-SK"/>
        </w:rPr>
        <w:t>Treťou oblasťou je posúdenie súladu projektu s Pl</w:t>
      </w:r>
      <w:r w:rsidR="008E42B9" w:rsidRPr="00420B38">
        <w:rPr>
          <w:rFonts w:ascii="Arial" w:eastAsiaTheme="minorHAnsi" w:hAnsi="Arial" w:cs="Arial"/>
          <w:color w:val="000000" w:themeColor="text1"/>
          <w:sz w:val="19"/>
          <w:szCs w:val="19"/>
          <w:bdr w:val="none" w:sz="0" w:space="0" w:color="auto"/>
          <w:lang w:val="sk-SK"/>
        </w:rPr>
        <w:t xml:space="preserve">ánom údržby ciest </w:t>
      </w:r>
      <w:r w:rsidR="00CF02D9">
        <w:rPr>
          <w:rFonts w:ascii="Arial" w:eastAsiaTheme="minorHAnsi" w:hAnsi="Arial" w:cs="Arial"/>
          <w:color w:val="000000" w:themeColor="text1"/>
          <w:sz w:val="19"/>
          <w:szCs w:val="19"/>
          <w:bdr w:val="none" w:sz="0" w:space="0" w:color="auto"/>
          <w:lang w:val="sk-SK"/>
        </w:rPr>
        <w:t xml:space="preserve">na úrovni </w:t>
      </w:r>
      <w:r w:rsidR="008E42B9" w:rsidRPr="00420B38">
        <w:rPr>
          <w:rFonts w:ascii="Arial" w:eastAsiaTheme="minorHAnsi" w:hAnsi="Arial" w:cs="Arial"/>
          <w:color w:val="000000" w:themeColor="text1"/>
          <w:sz w:val="19"/>
          <w:szCs w:val="19"/>
          <w:bdr w:val="none" w:sz="0" w:space="0" w:color="auto"/>
          <w:lang w:val="sk-SK"/>
        </w:rPr>
        <w:t>žiadateľa, ktorý musí byť</w:t>
      </w:r>
      <w:r w:rsidR="006D597F" w:rsidRPr="00420B38">
        <w:rPr>
          <w:rFonts w:ascii="Arial" w:eastAsiaTheme="minorHAnsi" w:hAnsi="Arial" w:cs="Arial"/>
          <w:color w:val="000000" w:themeColor="text1"/>
          <w:sz w:val="19"/>
          <w:szCs w:val="19"/>
          <w:bdr w:val="none" w:sz="0" w:space="0" w:color="auto"/>
          <w:lang w:val="sk-SK"/>
        </w:rPr>
        <w:t xml:space="preserve"> jasne</w:t>
      </w:r>
      <w:r w:rsidR="008E42B9" w:rsidRPr="00420B38">
        <w:rPr>
          <w:rFonts w:ascii="Arial" w:eastAsiaTheme="minorHAnsi" w:hAnsi="Arial" w:cs="Arial"/>
          <w:color w:val="000000" w:themeColor="text1"/>
          <w:sz w:val="19"/>
          <w:szCs w:val="19"/>
          <w:bdr w:val="none" w:sz="0" w:space="0" w:color="auto"/>
          <w:lang w:val="sk-SK"/>
        </w:rPr>
        <w:t xml:space="preserve"> deklarovaný v Opise projektu</w:t>
      </w:r>
      <w:r w:rsidR="006D597F" w:rsidRPr="00420B38">
        <w:rPr>
          <w:rFonts w:ascii="Arial" w:eastAsiaTheme="minorHAnsi" w:hAnsi="Arial" w:cs="Arial"/>
          <w:color w:val="000000" w:themeColor="text1"/>
          <w:sz w:val="19"/>
          <w:szCs w:val="19"/>
          <w:bdr w:val="none" w:sz="0" w:space="0" w:color="auto"/>
          <w:lang w:val="sk-SK"/>
        </w:rPr>
        <w:t xml:space="preserve"> a z ktorého </w:t>
      </w:r>
      <w:r w:rsidR="00911BCF" w:rsidRPr="00420B38">
        <w:rPr>
          <w:rFonts w:ascii="Arial" w:eastAsiaTheme="minorHAnsi" w:hAnsi="Arial" w:cs="Arial"/>
          <w:color w:val="000000" w:themeColor="text1"/>
          <w:sz w:val="19"/>
          <w:szCs w:val="19"/>
          <w:bdr w:val="none" w:sz="0" w:space="0" w:color="auto"/>
          <w:lang w:val="sk-SK"/>
        </w:rPr>
        <w:t xml:space="preserve">vyplýva, že žiadateľ zabezpečí </w:t>
      </w:r>
      <w:r w:rsidR="00F00529" w:rsidRPr="00420B38">
        <w:rPr>
          <w:rFonts w:ascii="Arial" w:eastAsiaTheme="minorHAnsi" w:hAnsi="Arial" w:cs="Arial"/>
          <w:color w:val="000000" w:themeColor="text1"/>
          <w:sz w:val="19"/>
          <w:szCs w:val="19"/>
          <w:bdr w:val="none" w:sz="0" w:space="0" w:color="auto"/>
          <w:lang w:val="sk-SK"/>
        </w:rPr>
        <w:t>prevádzkyschopnosť a zjazdnosť úseku ako aj </w:t>
      </w:r>
      <w:r w:rsidR="00150E5F" w:rsidRPr="00420B38">
        <w:rPr>
          <w:rFonts w:ascii="Arial" w:eastAsiaTheme="minorHAnsi" w:hAnsi="Arial" w:cs="Arial"/>
          <w:color w:val="000000" w:themeColor="text1"/>
          <w:sz w:val="19"/>
          <w:szCs w:val="19"/>
          <w:bdr w:val="none" w:sz="0" w:space="0" w:color="auto"/>
          <w:lang w:val="sk-SK"/>
        </w:rPr>
        <w:t>systematickú</w:t>
      </w:r>
      <w:r w:rsidR="00F00529" w:rsidRPr="00420B38">
        <w:rPr>
          <w:rFonts w:ascii="Arial" w:eastAsiaTheme="minorHAnsi" w:hAnsi="Arial" w:cs="Arial"/>
          <w:color w:val="000000" w:themeColor="text1"/>
          <w:sz w:val="19"/>
          <w:szCs w:val="19"/>
          <w:bdr w:val="none" w:sz="0" w:space="0" w:color="auto"/>
          <w:lang w:val="sk-SK"/>
        </w:rPr>
        <w:t xml:space="preserve"> a</w:t>
      </w:r>
      <w:r w:rsidR="00150E5F" w:rsidRPr="00420B38">
        <w:rPr>
          <w:rFonts w:ascii="Arial" w:eastAsiaTheme="minorHAnsi" w:hAnsi="Arial" w:cs="Arial"/>
          <w:color w:val="000000" w:themeColor="text1"/>
          <w:sz w:val="19"/>
          <w:szCs w:val="19"/>
          <w:bdr w:val="none" w:sz="0" w:space="0" w:color="auto"/>
          <w:lang w:val="sk-SK"/>
        </w:rPr>
        <w:t> </w:t>
      </w:r>
      <w:r w:rsidR="00F00529" w:rsidRPr="00420B38">
        <w:rPr>
          <w:rFonts w:ascii="Arial" w:eastAsiaTheme="minorHAnsi" w:hAnsi="Arial" w:cs="Arial"/>
          <w:color w:val="000000" w:themeColor="text1"/>
          <w:sz w:val="19"/>
          <w:szCs w:val="19"/>
          <w:bdr w:val="none" w:sz="0" w:space="0" w:color="auto"/>
          <w:lang w:val="sk-SK"/>
        </w:rPr>
        <w:t>plánovan</w:t>
      </w:r>
      <w:r w:rsidR="00150E5F" w:rsidRPr="00420B38">
        <w:rPr>
          <w:rFonts w:ascii="Arial" w:eastAsiaTheme="minorHAnsi" w:hAnsi="Arial" w:cs="Arial"/>
          <w:color w:val="000000" w:themeColor="text1"/>
          <w:sz w:val="19"/>
          <w:szCs w:val="19"/>
          <w:bdr w:val="none" w:sz="0" w:space="0" w:color="auto"/>
          <w:lang w:val="sk-SK"/>
        </w:rPr>
        <w:t xml:space="preserve">ú </w:t>
      </w:r>
      <w:r w:rsidR="00911BCF" w:rsidRPr="00420B38">
        <w:rPr>
          <w:rFonts w:ascii="Arial" w:eastAsiaTheme="minorHAnsi" w:hAnsi="Arial" w:cs="Arial"/>
          <w:color w:val="000000" w:themeColor="text1"/>
          <w:sz w:val="19"/>
          <w:szCs w:val="19"/>
          <w:bdr w:val="none" w:sz="0" w:space="0" w:color="auto"/>
          <w:lang w:val="sk-SK"/>
        </w:rPr>
        <w:t>pravidelnú údržbu predmetu projektu</w:t>
      </w:r>
      <w:r w:rsidR="008E42B9" w:rsidRPr="00420B38">
        <w:rPr>
          <w:rFonts w:ascii="Arial" w:eastAsiaTheme="minorHAnsi" w:hAnsi="Arial" w:cs="Arial"/>
          <w:color w:val="000000" w:themeColor="text1"/>
          <w:sz w:val="19"/>
          <w:szCs w:val="19"/>
          <w:bdr w:val="none" w:sz="0" w:space="0" w:color="auto"/>
          <w:lang w:val="sk-SK"/>
        </w:rPr>
        <w:t>.</w:t>
      </w:r>
      <w:r w:rsidR="00CF02D9">
        <w:rPr>
          <w:rFonts w:ascii="Arial" w:eastAsiaTheme="minorHAnsi" w:hAnsi="Arial" w:cs="Arial"/>
          <w:color w:val="000000" w:themeColor="text1"/>
          <w:sz w:val="19"/>
          <w:szCs w:val="19"/>
          <w:bdr w:val="none" w:sz="0" w:space="0" w:color="auto"/>
          <w:lang w:val="sk-SK"/>
        </w:rPr>
        <w:t xml:space="preserve"> V prípade, že je jasne deklarovaný súlad projektu s Plánom údržby ciest, hodnotiteľ uvedie hodnotenie „áno“, v opačnom prípade uvedie hodnotenie „nie“</w:t>
      </w:r>
    </w:p>
    <w:p w14:paraId="184112E2" w14:textId="77777777" w:rsidR="00A47934" w:rsidRDefault="00A47934" w:rsidP="00CF02D9">
      <w:pPr>
        <w:spacing w:after="0" w:line="276" w:lineRule="auto"/>
        <w:jc w:val="both"/>
        <w:rPr>
          <w:rFonts w:ascii="Arial" w:hAnsi="Arial" w:cs="Arial"/>
          <w:b/>
          <w:color w:val="000000" w:themeColor="text1"/>
          <w:sz w:val="19"/>
          <w:szCs w:val="19"/>
        </w:rPr>
      </w:pPr>
    </w:p>
    <w:p w14:paraId="6EED5A4E" w14:textId="77777777" w:rsidR="00CF02D9" w:rsidRPr="0081685B" w:rsidRDefault="00CF02D9" w:rsidP="00CF02D9">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22AE532E"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4B9D478" w14:textId="77777777" w:rsidR="00CF02D9" w:rsidRPr="0081685B" w:rsidRDefault="00CF02D9" w:rsidP="00DF5EF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818C162" w14:textId="51DD5A0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w:t>
      </w:r>
      <w:r>
        <w:rPr>
          <w:rFonts w:ascii="Arial" w:eastAsiaTheme="minorHAnsi" w:hAnsi="Arial" w:cs="Arial"/>
          <w:color w:val="000000" w:themeColor="text1"/>
          <w:sz w:val="19"/>
          <w:szCs w:val="19"/>
          <w:bdr w:val="none" w:sz="0" w:space="0" w:color="auto"/>
          <w:lang w:val="sk-SK"/>
        </w:rPr>
        <w:t xml:space="preserve">, </w:t>
      </w:r>
      <w:r w:rsidRPr="0081685B">
        <w:rPr>
          <w:rFonts w:ascii="Arial" w:eastAsiaTheme="minorHAnsi" w:hAnsi="Arial" w:cs="Arial"/>
          <w:color w:val="000000" w:themeColor="text1"/>
          <w:sz w:val="19"/>
          <w:szCs w:val="19"/>
          <w:bdr w:val="none" w:sz="0" w:space="0" w:color="auto"/>
          <w:lang w:val="sk-SK"/>
        </w:rPr>
        <w:t>aj pri posúdení finančnej situácie žiadateľa na základe údajov z účtovných závierok uviedol „áno“</w:t>
      </w:r>
      <w:r>
        <w:rPr>
          <w:rFonts w:ascii="Arial" w:eastAsiaTheme="minorHAnsi" w:hAnsi="Arial" w:cs="Arial"/>
          <w:color w:val="000000" w:themeColor="text1"/>
          <w:sz w:val="19"/>
          <w:szCs w:val="19"/>
          <w:bdr w:val="none" w:sz="0" w:space="0" w:color="auto"/>
          <w:lang w:val="sk-SK"/>
        </w:rPr>
        <w:t xml:space="preserve"> a súčasne pri posúdení súladu s Plánom údržby ciest uviedol „áno“</w:t>
      </w:r>
      <w:r w:rsidRPr="0081685B">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 xml:space="preserve">Trikrát </w:t>
      </w:r>
      <w:r w:rsidRPr="0081685B">
        <w:rPr>
          <w:rFonts w:ascii="Arial" w:eastAsiaTheme="minorHAnsi" w:hAnsi="Arial" w:cs="Arial"/>
          <w:color w:val="000000" w:themeColor="text1"/>
          <w:sz w:val="19"/>
          <w:szCs w:val="19"/>
          <w:bdr w:val="none" w:sz="0" w:space="0" w:color="auto"/>
          <w:lang w:val="sk-SK"/>
        </w:rPr>
        <w:t>„áno“ znamená, že projekt vyhovel kritériu.</w:t>
      </w:r>
    </w:p>
    <w:p w14:paraId="4DCE7944" w14:textId="77777777" w:rsidR="009370F2" w:rsidRDefault="006D5AB9"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w:t>
      </w:r>
      <w:r w:rsidR="00225D57" w:rsidRPr="003C6DE1">
        <w:rPr>
          <w:rFonts w:ascii="Arial" w:hAnsi="Arial" w:cs="Arial"/>
          <w:color w:val="000000" w:themeColor="text1"/>
          <w:sz w:val="19"/>
          <w:szCs w:val="19"/>
        </w:rPr>
        <w:t> to tak v prípade kladného ako aj</w:t>
      </w:r>
      <w:r w:rsidRPr="003C6DE1">
        <w:rPr>
          <w:rFonts w:ascii="Arial" w:hAnsi="Arial" w:cs="Arial"/>
          <w:color w:val="000000" w:themeColor="text1"/>
          <w:sz w:val="19"/>
          <w:szCs w:val="19"/>
        </w:rPr>
        <w:t xml:space="preserve"> negatívneho hodnotenia. </w:t>
      </w:r>
    </w:p>
    <w:tbl>
      <w:tblPr>
        <w:tblStyle w:val="TableGrid2"/>
        <w:tblW w:w="5000" w:type="pct"/>
        <w:tblLayout w:type="fixed"/>
        <w:tblLook w:val="04A0" w:firstRow="1" w:lastRow="0" w:firstColumn="1" w:lastColumn="0" w:noHBand="0" w:noVBand="1"/>
      </w:tblPr>
      <w:tblGrid>
        <w:gridCol w:w="587"/>
        <w:gridCol w:w="2517"/>
        <w:gridCol w:w="4411"/>
        <w:gridCol w:w="1364"/>
        <w:gridCol w:w="1588"/>
        <w:gridCol w:w="4659"/>
      </w:tblGrid>
      <w:tr w:rsidR="00BE6DD7" w:rsidRPr="003C6DE1" w14:paraId="444385D8" w14:textId="77777777" w:rsidTr="00BE6DD7">
        <w:trPr>
          <w:trHeight w:val="388"/>
        </w:trPr>
        <w:tc>
          <w:tcPr>
            <w:tcW w:w="194" w:type="pct"/>
            <w:shd w:val="clear" w:color="auto" w:fill="DEEAF6" w:themeFill="accent1" w:themeFillTint="33"/>
            <w:vAlign w:val="center"/>
            <w:hideMark/>
          </w:tcPr>
          <w:p w14:paraId="050F0BAF" w14:textId="77777777" w:rsidR="009370F2" w:rsidRPr="003C6DE1" w:rsidRDefault="009370F2" w:rsidP="00924BA9">
            <w:pPr>
              <w:keepNext/>
              <w:keepLines/>
              <w:widowControl w:val="0"/>
              <w:spacing w:line="288" w:lineRule="auto"/>
              <w:jc w:val="both"/>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2" w:type="pct"/>
            <w:shd w:val="clear" w:color="auto" w:fill="DEEAF6" w:themeFill="accent1" w:themeFillTint="33"/>
            <w:vAlign w:val="center"/>
            <w:hideMark/>
          </w:tcPr>
          <w:p w14:paraId="2D3FF438" w14:textId="77777777" w:rsidR="009370F2" w:rsidRPr="003C6DE1" w:rsidRDefault="009370F2" w:rsidP="00924BA9">
            <w:pPr>
              <w:keepNext/>
              <w:keepLines/>
              <w:widowControl w:val="0"/>
              <w:spacing w:line="288" w:lineRule="auto"/>
              <w:jc w:val="both"/>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8" w:type="pct"/>
            <w:shd w:val="clear" w:color="auto" w:fill="DEEAF6" w:themeFill="accent1" w:themeFillTint="33"/>
            <w:vAlign w:val="center"/>
            <w:hideMark/>
          </w:tcPr>
          <w:p w14:paraId="0988D24D" w14:textId="77777777" w:rsidR="009370F2" w:rsidRPr="003C6DE1" w:rsidRDefault="009370F2" w:rsidP="00924BA9">
            <w:pPr>
              <w:keepNext/>
              <w:keepLines/>
              <w:widowControl w:val="0"/>
              <w:spacing w:line="288" w:lineRule="auto"/>
              <w:ind w:left="143" w:right="136" w:hanging="3"/>
              <w:jc w:val="both"/>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60F89229" w14:textId="77777777" w:rsidR="009370F2" w:rsidRPr="003C6DE1" w:rsidRDefault="009370F2" w:rsidP="00924BA9">
            <w:pPr>
              <w:keepNext/>
              <w:keepLines/>
              <w:widowControl w:val="0"/>
              <w:spacing w:line="288" w:lineRule="auto"/>
              <w:ind w:left="31"/>
              <w:jc w:val="both"/>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5" w:type="pct"/>
            <w:shd w:val="clear" w:color="auto" w:fill="DEEAF6" w:themeFill="accent1" w:themeFillTint="33"/>
            <w:vAlign w:val="center"/>
            <w:hideMark/>
          </w:tcPr>
          <w:p w14:paraId="3B0C25F5" w14:textId="77777777" w:rsidR="009370F2" w:rsidRPr="003C6DE1" w:rsidRDefault="009370F2" w:rsidP="00924BA9">
            <w:pPr>
              <w:keepNext/>
              <w:keepLines/>
              <w:widowControl w:val="0"/>
              <w:spacing w:line="288" w:lineRule="auto"/>
              <w:ind w:left="34" w:right="136"/>
              <w:jc w:val="both"/>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40" w:type="pct"/>
            <w:shd w:val="clear" w:color="auto" w:fill="DEEAF6" w:themeFill="accent1" w:themeFillTint="33"/>
            <w:vAlign w:val="center"/>
            <w:hideMark/>
          </w:tcPr>
          <w:p w14:paraId="5C18F388" w14:textId="77777777" w:rsidR="009370F2" w:rsidRPr="003C6DE1" w:rsidRDefault="009370F2" w:rsidP="00924BA9">
            <w:pPr>
              <w:keepNext/>
              <w:keepLines/>
              <w:widowControl w:val="0"/>
              <w:spacing w:line="288" w:lineRule="auto"/>
              <w:ind w:left="143" w:right="136" w:hanging="3"/>
              <w:jc w:val="both"/>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0425B" w:rsidRPr="003C6DE1" w14:paraId="18BC9141" w14:textId="77777777" w:rsidTr="00BE6DD7">
        <w:trPr>
          <w:trHeight w:val="666"/>
        </w:trPr>
        <w:tc>
          <w:tcPr>
            <w:tcW w:w="194" w:type="pct"/>
            <w:vMerge w:val="restart"/>
            <w:tcBorders>
              <w:top w:val="single" w:sz="4" w:space="0" w:color="auto"/>
              <w:left w:val="single" w:sz="4" w:space="0" w:color="auto"/>
              <w:bottom w:val="single" w:sz="4" w:space="0" w:color="auto"/>
              <w:right w:val="single" w:sz="4" w:space="0" w:color="auto"/>
            </w:tcBorders>
            <w:vAlign w:val="center"/>
          </w:tcPr>
          <w:p w14:paraId="6D727659" w14:textId="77777777" w:rsidR="00C0425B" w:rsidRPr="003C6DE1" w:rsidRDefault="00C0425B"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4.5</w:t>
            </w:r>
          </w:p>
        </w:tc>
        <w:tc>
          <w:tcPr>
            <w:tcW w:w="832" w:type="pct"/>
            <w:vMerge w:val="restart"/>
            <w:tcBorders>
              <w:top w:val="single" w:sz="4" w:space="0" w:color="auto"/>
              <w:left w:val="single" w:sz="4" w:space="0" w:color="auto"/>
              <w:bottom w:val="single" w:sz="4" w:space="0" w:color="auto"/>
              <w:right w:val="single" w:sz="4" w:space="0" w:color="auto"/>
            </w:tcBorders>
            <w:vAlign w:val="center"/>
          </w:tcPr>
          <w:p w14:paraId="5B332E17" w14:textId="77777777" w:rsidR="00C0425B" w:rsidRPr="003C6DE1" w:rsidRDefault="00C0425B" w:rsidP="00CF02D9">
            <w:pPr>
              <w:spacing w:line="288" w:lineRule="auto"/>
              <w:jc w:val="both"/>
              <w:rPr>
                <w:rFonts w:ascii="Arial" w:hAnsi="Arial" w:cs="Arial"/>
                <w:i/>
                <w:color w:val="000000" w:themeColor="text1"/>
                <w:sz w:val="19"/>
                <w:szCs w:val="19"/>
              </w:rPr>
            </w:pPr>
            <w:r w:rsidRPr="004D7ADC">
              <w:rPr>
                <w:rFonts w:ascii="Arial" w:eastAsia="Helvetica" w:hAnsi="Arial" w:cs="Arial"/>
                <w:color w:val="000000" w:themeColor="text1"/>
                <w:sz w:val="19"/>
                <w:szCs w:val="19"/>
              </w:rPr>
              <w:t>Miera vecnej oprávnenosti výdavkov projektu</w:t>
            </w:r>
          </w:p>
        </w:tc>
        <w:tc>
          <w:tcPr>
            <w:tcW w:w="1458" w:type="pct"/>
            <w:vMerge w:val="restart"/>
            <w:tcBorders>
              <w:top w:val="single" w:sz="4" w:space="0" w:color="auto"/>
              <w:left w:val="single" w:sz="4" w:space="0" w:color="auto"/>
              <w:bottom w:val="single" w:sz="4" w:space="0" w:color="auto"/>
              <w:right w:val="single" w:sz="4" w:space="0" w:color="auto"/>
            </w:tcBorders>
            <w:vAlign w:val="center"/>
          </w:tcPr>
          <w:p w14:paraId="557C08A3" w14:textId="77777777" w:rsidR="00C0425B" w:rsidRPr="003C6DE1" w:rsidRDefault="00C0425B" w:rsidP="00CF02D9">
            <w:pPr>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12643EB8"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Bodové kritérium</w:t>
            </w:r>
          </w:p>
        </w:tc>
        <w:tc>
          <w:tcPr>
            <w:tcW w:w="525" w:type="pct"/>
            <w:tcBorders>
              <w:top w:val="single" w:sz="4" w:space="0" w:color="auto"/>
              <w:left w:val="single" w:sz="4" w:space="0" w:color="auto"/>
              <w:bottom w:val="single" w:sz="4" w:space="0" w:color="auto"/>
              <w:right w:val="single" w:sz="4" w:space="0" w:color="auto"/>
            </w:tcBorders>
            <w:vAlign w:val="center"/>
          </w:tcPr>
          <w:p w14:paraId="2AC6C2BB"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6</w:t>
            </w:r>
          </w:p>
        </w:tc>
        <w:tc>
          <w:tcPr>
            <w:tcW w:w="1540" w:type="pct"/>
            <w:tcBorders>
              <w:top w:val="single" w:sz="4" w:space="0" w:color="auto"/>
              <w:left w:val="single" w:sz="4" w:space="0" w:color="auto"/>
              <w:bottom w:val="single" w:sz="4" w:space="0" w:color="auto"/>
              <w:right w:val="single" w:sz="4" w:space="0" w:color="auto"/>
            </w:tcBorders>
            <w:vAlign w:val="center"/>
          </w:tcPr>
          <w:p w14:paraId="26294804"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95% a viac z finančnej hodnoty navrhovaných celkových výdavkov je vecne oprávnených.</w:t>
            </w:r>
          </w:p>
        </w:tc>
      </w:tr>
      <w:tr w:rsidR="00C0425B" w:rsidRPr="003C6DE1" w14:paraId="61E6F5C0" w14:textId="77777777" w:rsidTr="00BE6DD7">
        <w:trPr>
          <w:trHeight w:val="548"/>
        </w:trPr>
        <w:tc>
          <w:tcPr>
            <w:tcW w:w="194" w:type="pct"/>
            <w:vMerge/>
            <w:tcBorders>
              <w:top w:val="single" w:sz="4" w:space="0" w:color="auto"/>
              <w:left w:val="single" w:sz="4" w:space="0" w:color="auto"/>
              <w:bottom w:val="single" w:sz="4" w:space="0" w:color="auto"/>
              <w:right w:val="single" w:sz="4" w:space="0" w:color="auto"/>
            </w:tcBorders>
            <w:vAlign w:val="center"/>
          </w:tcPr>
          <w:p w14:paraId="151D2F40" w14:textId="77777777" w:rsidR="00C0425B" w:rsidRPr="003C6DE1" w:rsidRDefault="00C0425B" w:rsidP="002B4558">
            <w:pPr>
              <w:spacing w:line="288" w:lineRule="auto"/>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1BAA6C6A" w14:textId="77777777" w:rsidR="00C0425B" w:rsidRPr="003C6DE1" w:rsidRDefault="00C0425B" w:rsidP="002B4558">
            <w:pPr>
              <w:spacing w:line="288" w:lineRule="auto"/>
              <w:rPr>
                <w:rFonts w:ascii="Arial" w:hAnsi="Arial" w:cs="Arial"/>
                <w:i/>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740DE0E4" w14:textId="77777777" w:rsidR="00C0425B" w:rsidRPr="003C6DE1" w:rsidRDefault="00C0425B" w:rsidP="002B4558">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5379887B"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7875C80C"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4</w:t>
            </w:r>
          </w:p>
        </w:tc>
        <w:tc>
          <w:tcPr>
            <w:tcW w:w="1540" w:type="pct"/>
            <w:tcBorders>
              <w:top w:val="single" w:sz="4" w:space="0" w:color="auto"/>
              <w:left w:val="single" w:sz="4" w:space="0" w:color="auto"/>
              <w:bottom w:val="single" w:sz="4" w:space="0" w:color="auto"/>
              <w:right w:val="single" w:sz="4" w:space="0" w:color="auto"/>
            </w:tcBorders>
            <w:vAlign w:val="center"/>
          </w:tcPr>
          <w:p w14:paraId="59886DBE"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90% až do 95% z finančnej hodnoty navrhovaných celkových výdavkov je vecne oprávnených.</w:t>
            </w:r>
          </w:p>
        </w:tc>
      </w:tr>
      <w:tr w:rsidR="00C0425B" w:rsidRPr="003C6DE1" w14:paraId="32E0BAC1" w14:textId="77777777" w:rsidTr="00BE6DD7">
        <w:trPr>
          <w:trHeight w:val="837"/>
        </w:trPr>
        <w:tc>
          <w:tcPr>
            <w:tcW w:w="194" w:type="pct"/>
            <w:vMerge/>
            <w:tcBorders>
              <w:top w:val="single" w:sz="4" w:space="0" w:color="auto"/>
              <w:left w:val="single" w:sz="4" w:space="0" w:color="auto"/>
              <w:bottom w:val="single" w:sz="4" w:space="0" w:color="auto"/>
              <w:right w:val="single" w:sz="4" w:space="0" w:color="auto"/>
            </w:tcBorders>
            <w:vAlign w:val="center"/>
          </w:tcPr>
          <w:p w14:paraId="746EBDE2" w14:textId="77777777" w:rsidR="00C0425B" w:rsidRPr="003C6DE1" w:rsidRDefault="00C0425B" w:rsidP="002B4558">
            <w:pPr>
              <w:spacing w:line="288" w:lineRule="auto"/>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57777FF6" w14:textId="77777777" w:rsidR="00C0425B" w:rsidRPr="003C6DE1" w:rsidRDefault="00C0425B" w:rsidP="002B4558">
            <w:pPr>
              <w:spacing w:line="288" w:lineRule="auto"/>
              <w:rPr>
                <w:rFonts w:ascii="Arial" w:hAnsi="Arial" w:cs="Arial"/>
                <w:i/>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1E74D9C2" w14:textId="77777777" w:rsidR="00C0425B" w:rsidRPr="003C6DE1" w:rsidRDefault="00C0425B" w:rsidP="002B4558">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03D2B5B5"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45918625"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2</w:t>
            </w:r>
          </w:p>
        </w:tc>
        <w:tc>
          <w:tcPr>
            <w:tcW w:w="1540" w:type="pct"/>
            <w:tcBorders>
              <w:top w:val="single" w:sz="4" w:space="0" w:color="auto"/>
              <w:left w:val="single" w:sz="4" w:space="0" w:color="auto"/>
              <w:bottom w:val="single" w:sz="4" w:space="0" w:color="auto"/>
              <w:right w:val="single" w:sz="4" w:space="0" w:color="auto"/>
            </w:tcBorders>
            <w:vAlign w:val="center"/>
          </w:tcPr>
          <w:p w14:paraId="7AD4056A"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80% až do 90% z finančnej hodnoty navrhovaných celkových výdavkov je vecne oprávnených.</w:t>
            </w:r>
          </w:p>
        </w:tc>
      </w:tr>
      <w:tr w:rsidR="00C0425B" w:rsidRPr="003C6DE1" w14:paraId="69AA5442" w14:textId="77777777" w:rsidTr="00BE6DD7">
        <w:trPr>
          <w:trHeight w:val="855"/>
        </w:trPr>
        <w:tc>
          <w:tcPr>
            <w:tcW w:w="194" w:type="pct"/>
            <w:vMerge/>
            <w:tcBorders>
              <w:top w:val="single" w:sz="4" w:space="0" w:color="auto"/>
              <w:left w:val="single" w:sz="4" w:space="0" w:color="auto"/>
              <w:bottom w:val="single" w:sz="4" w:space="0" w:color="auto"/>
              <w:right w:val="single" w:sz="4" w:space="0" w:color="auto"/>
            </w:tcBorders>
            <w:vAlign w:val="center"/>
          </w:tcPr>
          <w:p w14:paraId="726952B4" w14:textId="77777777" w:rsidR="00C0425B" w:rsidRPr="003C6DE1" w:rsidRDefault="00C0425B" w:rsidP="002B4558">
            <w:pPr>
              <w:spacing w:line="288" w:lineRule="auto"/>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4D96C65D" w14:textId="77777777" w:rsidR="00C0425B" w:rsidRPr="003C6DE1" w:rsidRDefault="00C0425B" w:rsidP="002B4558">
            <w:pPr>
              <w:spacing w:line="288" w:lineRule="auto"/>
              <w:rPr>
                <w:rFonts w:ascii="Arial" w:hAnsi="Arial" w:cs="Arial"/>
                <w:i/>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2C44CB1B" w14:textId="77777777" w:rsidR="00C0425B" w:rsidRPr="003C6DE1" w:rsidRDefault="00C0425B" w:rsidP="002B4558">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6630A52C"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733D6512"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0</w:t>
            </w:r>
          </w:p>
        </w:tc>
        <w:tc>
          <w:tcPr>
            <w:tcW w:w="1540" w:type="pct"/>
            <w:tcBorders>
              <w:top w:val="single" w:sz="4" w:space="0" w:color="auto"/>
              <w:left w:val="single" w:sz="4" w:space="0" w:color="auto"/>
              <w:bottom w:val="single" w:sz="4" w:space="0" w:color="auto"/>
              <w:right w:val="single" w:sz="4" w:space="0" w:color="auto"/>
            </w:tcBorders>
            <w:vAlign w:val="center"/>
          </w:tcPr>
          <w:p w14:paraId="155B4673"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70% až do 80% z finančnej hodnoty navrhovaných celkových výdavkov je vecne oprávnených.</w:t>
            </w:r>
          </w:p>
        </w:tc>
      </w:tr>
    </w:tbl>
    <w:p w14:paraId="466F67CE" w14:textId="51B7B4DC" w:rsidR="003707C6" w:rsidRPr="003C6DE1" w:rsidRDefault="003707C6"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Opis projektu, príloha </w:t>
      </w:r>
      <w:r w:rsidR="003777AD">
        <w:rPr>
          <w:rFonts w:ascii="Arial" w:hAnsi="Arial" w:cs="Arial"/>
          <w:color w:val="000000" w:themeColor="text1"/>
          <w:sz w:val="19"/>
          <w:szCs w:val="19"/>
        </w:rPr>
        <w:t>R</w:t>
      </w:r>
      <w:r w:rsidRPr="003C6DE1">
        <w:rPr>
          <w:rFonts w:ascii="Arial" w:hAnsi="Arial" w:cs="Arial"/>
          <w:color w:val="000000" w:themeColor="text1"/>
          <w:sz w:val="19"/>
          <w:szCs w:val="19"/>
        </w:rPr>
        <w:t>ozpočet projektu</w:t>
      </w:r>
      <w:r w:rsidR="00A96BEF" w:rsidRPr="003C6DE1">
        <w:rPr>
          <w:rFonts w:ascii="Arial" w:hAnsi="Arial" w:cs="Arial"/>
          <w:color w:val="000000" w:themeColor="text1"/>
          <w:sz w:val="19"/>
          <w:szCs w:val="19"/>
        </w:rPr>
        <w:t>.</w:t>
      </w:r>
    </w:p>
    <w:p w14:paraId="3AEE1F08" w14:textId="77777777" w:rsidR="003707C6" w:rsidRPr="003C6DE1" w:rsidRDefault="003707C6"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5C293D89" w14:textId="77777777" w:rsidR="003707C6" w:rsidRPr="003C6DE1" w:rsidRDefault="003707C6"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Pri vyhodnotení tohto kritéria sumarizuje výsledky z hodnotenia kritéria 4.2 a 4.3 a identifikuje percentuálnu hodnotu vecne oprávnených výdavkov (po vyhodnotení kritérií 4.2 a 4.3) z finančnej hodnoty navrhovaných celkových výdavkov. Hodnotiteľ priradí príslušnú bodovú hodnotu (6,4,2,0) v zmysle popisu aplikácie hodnotiaceho kritéria.</w:t>
      </w:r>
    </w:p>
    <w:p w14:paraId="3FCEA968" w14:textId="606F26BA" w:rsidR="00F80CE5" w:rsidRDefault="003707C6"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4BC09E0B" w14:textId="77777777" w:rsidR="00CF02D9" w:rsidRDefault="00CF02D9" w:rsidP="00924BA9">
      <w:pPr>
        <w:spacing w:before="120" w:after="120" w:line="288" w:lineRule="auto"/>
        <w:jc w:val="both"/>
        <w:rPr>
          <w:rFonts w:ascii="Arial" w:hAnsi="Arial" w:cs="Arial"/>
          <w:color w:val="000000" w:themeColor="text1"/>
          <w:sz w:val="19"/>
          <w:szCs w:val="19"/>
        </w:rPr>
      </w:pPr>
    </w:p>
    <w:p w14:paraId="377BF173" w14:textId="77777777" w:rsidR="00CF02D9" w:rsidRDefault="00CF02D9" w:rsidP="00924BA9">
      <w:pPr>
        <w:spacing w:before="120" w:after="120" w:line="288" w:lineRule="auto"/>
        <w:jc w:val="both"/>
        <w:rPr>
          <w:rFonts w:ascii="Arial" w:hAnsi="Arial" w:cs="Arial"/>
          <w:color w:val="000000" w:themeColor="text1"/>
          <w:sz w:val="19"/>
          <w:szCs w:val="19"/>
        </w:rPr>
      </w:pPr>
    </w:p>
    <w:p w14:paraId="28EAA05F" w14:textId="77777777" w:rsidR="00CF02D9" w:rsidRDefault="00CF02D9" w:rsidP="00924BA9">
      <w:pPr>
        <w:spacing w:before="120" w:after="120" w:line="288" w:lineRule="auto"/>
        <w:jc w:val="both"/>
        <w:rPr>
          <w:rFonts w:ascii="Arial" w:hAnsi="Arial" w:cs="Arial"/>
          <w:color w:val="000000" w:themeColor="text1"/>
          <w:sz w:val="19"/>
          <w:szCs w:val="19"/>
        </w:rPr>
      </w:pPr>
    </w:p>
    <w:tbl>
      <w:tblPr>
        <w:tblStyle w:val="TableGrid2"/>
        <w:tblW w:w="4956" w:type="pct"/>
        <w:tblLayout w:type="fixed"/>
        <w:tblLook w:val="04A0" w:firstRow="1" w:lastRow="0" w:firstColumn="1" w:lastColumn="0" w:noHBand="0" w:noVBand="1"/>
      </w:tblPr>
      <w:tblGrid>
        <w:gridCol w:w="582"/>
        <w:gridCol w:w="2219"/>
        <w:gridCol w:w="2411"/>
        <w:gridCol w:w="1364"/>
        <w:gridCol w:w="1592"/>
        <w:gridCol w:w="6825"/>
      </w:tblGrid>
      <w:tr w:rsidR="00CF02D9" w:rsidRPr="003C6DE1" w14:paraId="61084F81" w14:textId="77777777" w:rsidTr="00CF02D9">
        <w:trPr>
          <w:trHeight w:val="388"/>
        </w:trPr>
        <w:tc>
          <w:tcPr>
            <w:tcW w:w="194" w:type="pct"/>
            <w:shd w:val="clear" w:color="auto" w:fill="DEEAF6" w:themeFill="accent1" w:themeFillTint="33"/>
            <w:vAlign w:val="center"/>
            <w:hideMark/>
          </w:tcPr>
          <w:p w14:paraId="7645E10E"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40" w:type="pct"/>
            <w:shd w:val="clear" w:color="auto" w:fill="DEEAF6" w:themeFill="accent1" w:themeFillTint="33"/>
            <w:vAlign w:val="center"/>
            <w:hideMark/>
          </w:tcPr>
          <w:p w14:paraId="71D7D3F6"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804" w:type="pct"/>
            <w:shd w:val="clear" w:color="auto" w:fill="DEEAF6" w:themeFill="accent1" w:themeFillTint="33"/>
            <w:vAlign w:val="center"/>
            <w:hideMark/>
          </w:tcPr>
          <w:p w14:paraId="7FEB8A8F"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5" w:type="pct"/>
            <w:shd w:val="clear" w:color="auto" w:fill="DEEAF6" w:themeFill="accent1" w:themeFillTint="33"/>
            <w:vAlign w:val="center"/>
            <w:hideMark/>
          </w:tcPr>
          <w:p w14:paraId="0A2F9C72"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31" w:type="pct"/>
            <w:shd w:val="clear" w:color="auto" w:fill="DEEAF6" w:themeFill="accent1" w:themeFillTint="33"/>
            <w:vAlign w:val="center"/>
            <w:hideMark/>
          </w:tcPr>
          <w:p w14:paraId="5F9164B4"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277" w:type="pct"/>
            <w:shd w:val="clear" w:color="auto" w:fill="DEEAF6" w:themeFill="accent1" w:themeFillTint="33"/>
            <w:vAlign w:val="center"/>
            <w:hideMark/>
          </w:tcPr>
          <w:p w14:paraId="67D13C6F"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F02D9" w:rsidRPr="003C6DE1" w14:paraId="65D1BD59" w14:textId="77777777" w:rsidTr="00CF02D9">
        <w:trPr>
          <w:trHeight w:val="225"/>
        </w:trPr>
        <w:tc>
          <w:tcPr>
            <w:tcW w:w="194" w:type="pct"/>
            <w:vMerge w:val="restart"/>
            <w:tcBorders>
              <w:top w:val="single" w:sz="4" w:space="0" w:color="auto"/>
              <w:left w:val="single" w:sz="4" w:space="0" w:color="auto"/>
              <w:right w:val="single" w:sz="4" w:space="0" w:color="auto"/>
            </w:tcBorders>
            <w:vAlign w:val="center"/>
          </w:tcPr>
          <w:p w14:paraId="16DEF842" w14:textId="77777777" w:rsidR="00C0425B" w:rsidRPr="003C6DE1" w:rsidRDefault="00C0425B" w:rsidP="002B4558">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4.6</w:t>
            </w:r>
          </w:p>
        </w:tc>
        <w:tc>
          <w:tcPr>
            <w:tcW w:w="740" w:type="pct"/>
            <w:vMerge w:val="restart"/>
            <w:tcBorders>
              <w:top w:val="single" w:sz="4" w:space="0" w:color="auto"/>
              <w:left w:val="single" w:sz="4" w:space="0" w:color="auto"/>
              <w:right w:val="single" w:sz="4" w:space="0" w:color="auto"/>
            </w:tcBorders>
            <w:vAlign w:val="center"/>
          </w:tcPr>
          <w:p w14:paraId="02E6C124" w14:textId="77777777" w:rsidR="00C0425B" w:rsidRPr="003C6DE1" w:rsidRDefault="00C0425B" w:rsidP="002B4558">
            <w:pPr>
              <w:spacing w:line="288" w:lineRule="auto"/>
              <w:rPr>
                <w:rFonts w:ascii="Arial" w:hAnsi="Arial" w:cs="Arial"/>
                <w:i/>
                <w:color w:val="000000" w:themeColor="text1"/>
                <w:sz w:val="19"/>
                <w:szCs w:val="19"/>
              </w:rPr>
            </w:pPr>
            <w:r w:rsidRPr="004D7ADC">
              <w:rPr>
                <w:rFonts w:ascii="Arial" w:eastAsia="Helvetica" w:hAnsi="Arial" w:cs="Arial"/>
                <w:color w:val="000000" w:themeColor="text1"/>
                <w:sz w:val="19"/>
                <w:szCs w:val="19"/>
              </w:rPr>
              <w:t>Štruktúra a správnosť rozpočtu</w:t>
            </w:r>
          </w:p>
        </w:tc>
        <w:tc>
          <w:tcPr>
            <w:tcW w:w="804" w:type="pct"/>
            <w:vMerge w:val="restart"/>
            <w:tcBorders>
              <w:top w:val="single" w:sz="4" w:space="0" w:color="auto"/>
              <w:left w:val="single" w:sz="4" w:space="0" w:color="auto"/>
              <w:right w:val="single" w:sz="4" w:space="0" w:color="auto"/>
            </w:tcBorders>
            <w:vAlign w:val="center"/>
          </w:tcPr>
          <w:p w14:paraId="698C284A" w14:textId="77777777" w:rsidR="00C0425B" w:rsidRPr="003C6DE1" w:rsidRDefault="00C0425B" w:rsidP="00CF02D9">
            <w:pPr>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55" w:type="pct"/>
            <w:vMerge w:val="restart"/>
            <w:tcBorders>
              <w:top w:val="single" w:sz="4" w:space="0" w:color="auto"/>
              <w:left w:val="single" w:sz="4" w:space="0" w:color="auto"/>
              <w:right w:val="single" w:sz="4" w:space="0" w:color="auto"/>
            </w:tcBorders>
            <w:vAlign w:val="center"/>
          </w:tcPr>
          <w:p w14:paraId="40F29127" w14:textId="77777777" w:rsidR="00C0425B" w:rsidRPr="004D7ADC" w:rsidRDefault="00C0425B" w:rsidP="00A6608D">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4B74FB9"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tcPr>
          <w:p w14:paraId="777A3BC7"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4</w:t>
            </w:r>
          </w:p>
        </w:tc>
        <w:tc>
          <w:tcPr>
            <w:tcW w:w="2277" w:type="pct"/>
            <w:tcBorders>
              <w:top w:val="single" w:sz="4" w:space="0" w:color="auto"/>
              <w:left w:val="single" w:sz="4" w:space="0" w:color="auto"/>
              <w:bottom w:val="single" w:sz="4" w:space="0" w:color="auto"/>
              <w:right w:val="single" w:sz="4" w:space="0" w:color="auto"/>
            </w:tcBorders>
            <w:vAlign w:val="center"/>
          </w:tcPr>
          <w:p w14:paraId="27543DC0"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CF02D9" w:rsidRPr="003C6DE1" w14:paraId="705CE866" w14:textId="77777777" w:rsidTr="00CF02D9">
        <w:trPr>
          <w:trHeight w:val="360"/>
        </w:trPr>
        <w:tc>
          <w:tcPr>
            <w:tcW w:w="194" w:type="pct"/>
            <w:vMerge/>
            <w:tcBorders>
              <w:left w:val="single" w:sz="4" w:space="0" w:color="auto"/>
              <w:right w:val="single" w:sz="4" w:space="0" w:color="auto"/>
            </w:tcBorders>
            <w:vAlign w:val="center"/>
          </w:tcPr>
          <w:p w14:paraId="3A59EDED" w14:textId="77777777" w:rsidR="00C0425B" w:rsidRPr="003C6DE1" w:rsidRDefault="00C0425B" w:rsidP="002B4558">
            <w:pPr>
              <w:spacing w:line="288" w:lineRule="auto"/>
              <w:rPr>
                <w:rFonts w:ascii="Arial" w:hAnsi="Arial" w:cs="Arial"/>
                <w:color w:val="000000" w:themeColor="text1"/>
                <w:sz w:val="19"/>
                <w:szCs w:val="19"/>
              </w:rPr>
            </w:pPr>
          </w:p>
        </w:tc>
        <w:tc>
          <w:tcPr>
            <w:tcW w:w="740" w:type="pct"/>
            <w:vMerge/>
            <w:tcBorders>
              <w:left w:val="single" w:sz="4" w:space="0" w:color="auto"/>
              <w:right w:val="single" w:sz="4" w:space="0" w:color="auto"/>
            </w:tcBorders>
            <w:vAlign w:val="center"/>
          </w:tcPr>
          <w:p w14:paraId="27097AD6" w14:textId="77777777" w:rsidR="00C0425B" w:rsidRPr="003C6DE1" w:rsidRDefault="00C0425B" w:rsidP="002B4558">
            <w:pPr>
              <w:spacing w:line="288" w:lineRule="auto"/>
              <w:rPr>
                <w:rFonts w:ascii="Arial" w:hAnsi="Arial" w:cs="Arial"/>
                <w:i/>
                <w:color w:val="000000" w:themeColor="text1"/>
                <w:sz w:val="19"/>
                <w:szCs w:val="19"/>
              </w:rPr>
            </w:pPr>
          </w:p>
        </w:tc>
        <w:tc>
          <w:tcPr>
            <w:tcW w:w="804" w:type="pct"/>
            <w:vMerge/>
            <w:tcBorders>
              <w:left w:val="single" w:sz="4" w:space="0" w:color="auto"/>
              <w:right w:val="single" w:sz="4" w:space="0" w:color="auto"/>
            </w:tcBorders>
            <w:vAlign w:val="center"/>
          </w:tcPr>
          <w:p w14:paraId="31BA2023" w14:textId="77777777" w:rsidR="00C0425B" w:rsidRPr="003C6DE1" w:rsidRDefault="00C0425B" w:rsidP="002B4558">
            <w:pPr>
              <w:spacing w:line="288" w:lineRule="auto"/>
              <w:rPr>
                <w:rFonts w:ascii="Arial" w:hAnsi="Arial" w:cs="Arial"/>
                <w:color w:val="000000" w:themeColor="text1"/>
                <w:sz w:val="19"/>
                <w:szCs w:val="19"/>
              </w:rPr>
            </w:pPr>
          </w:p>
        </w:tc>
        <w:tc>
          <w:tcPr>
            <w:tcW w:w="455" w:type="pct"/>
            <w:vMerge/>
            <w:tcBorders>
              <w:left w:val="single" w:sz="4" w:space="0" w:color="auto"/>
              <w:right w:val="single" w:sz="4" w:space="0" w:color="auto"/>
            </w:tcBorders>
            <w:vAlign w:val="center"/>
          </w:tcPr>
          <w:p w14:paraId="4C6FA1A0"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tcPr>
          <w:p w14:paraId="719858D4"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2</w:t>
            </w:r>
          </w:p>
        </w:tc>
        <w:tc>
          <w:tcPr>
            <w:tcW w:w="2277" w:type="pct"/>
            <w:tcBorders>
              <w:top w:val="single" w:sz="4" w:space="0" w:color="auto"/>
              <w:left w:val="single" w:sz="4" w:space="0" w:color="auto"/>
              <w:bottom w:val="single" w:sz="4" w:space="0" w:color="auto"/>
              <w:right w:val="single" w:sz="4" w:space="0" w:color="auto"/>
            </w:tcBorders>
            <w:vAlign w:val="center"/>
          </w:tcPr>
          <w:p w14:paraId="7C94B7D2"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CF02D9" w:rsidRPr="003C6DE1" w14:paraId="0C1F1330" w14:textId="77777777" w:rsidTr="00CF02D9">
        <w:trPr>
          <w:trHeight w:val="240"/>
        </w:trPr>
        <w:tc>
          <w:tcPr>
            <w:tcW w:w="194" w:type="pct"/>
            <w:vMerge/>
            <w:tcBorders>
              <w:left w:val="single" w:sz="4" w:space="0" w:color="auto"/>
              <w:bottom w:val="single" w:sz="4" w:space="0" w:color="auto"/>
              <w:right w:val="single" w:sz="4" w:space="0" w:color="auto"/>
            </w:tcBorders>
            <w:vAlign w:val="center"/>
          </w:tcPr>
          <w:p w14:paraId="374C8DA9" w14:textId="77777777" w:rsidR="00C0425B" w:rsidRPr="003C6DE1" w:rsidRDefault="00C0425B" w:rsidP="002B4558">
            <w:pPr>
              <w:spacing w:line="288" w:lineRule="auto"/>
              <w:rPr>
                <w:rFonts w:ascii="Arial" w:hAnsi="Arial" w:cs="Arial"/>
                <w:color w:val="000000" w:themeColor="text1"/>
                <w:sz w:val="19"/>
                <w:szCs w:val="19"/>
              </w:rPr>
            </w:pPr>
          </w:p>
        </w:tc>
        <w:tc>
          <w:tcPr>
            <w:tcW w:w="740" w:type="pct"/>
            <w:vMerge/>
            <w:tcBorders>
              <w:left w:val="single" w:sz="4" w:space="0" w:color="auto"/>
              <w:bottom w:val="single" w:sz="4" w:space="0" w:color="auto"/>
              <w:right w:val="single" w:sz="4" w:space="0" w:color="auto"/>
            </w:tcBorders>
            <w:vAlign w:val="center"/>
          </w:tcPr>
          <w:p w14:paraId="0EE368EF" w14:textId="77777777" w:rsidR="00C0425B" w:rsidRPr="003C6DE1" w:rsidRDefault="00C0425B" w:rsidP="002B4558">
            <w:pPr>
              <w:spacing w:line="288" w:lineRule="auto"/>
              <w:rPr>
                <w:rFonts w:ascii="Arial" w:hAnsi="Arial" w:cs="Arial"/>
                <w:i/>
                <w:color w:val="000000" w:themeColor="text1"/>
                <w:sz w:val="19"/>
                <w:szCs w:val="19"/>
              </w:rPr>
            </w:pPr>
          </w:p>
        </w:tc>
        <w:tc>
          <w:tcPr>
            <w:tcW w:w="804" w:type="pct"/>
            <w:vMerge/>
            <w:tcBorders>
              <w:left w:val="single" w:sz="4" w:space="0" w:color="auto"/>
              <w:bottom w:val="single" w:sz="4" w:space="0" w:color="auto"/>
              <w:right w:val="single" w:sz="4" w:space="0" w:color="auto"/>
            </w:tcBorders>
            <w:vAlign w:val="center"/>
          </w:tcPr>
          <w:p w14:paraId="453D58D0" w14:textId="77777777" w:rsidR="00C0425B" w:rsidRPr="003C6DE1" w:rsidRDefault="00C0425B" w:rsidP="002B4558">
            <w:pPr>
              <w:spacing w:line="288" w:lineRule="auto"/>
              <w:rPr>
                <w:rFonts w:ascii="Arial" w:hAnsi="Arial" w:cs="Arial"/>
                <w:color w:val="000000" w:themeColor="text1"/>
                <w:sz w:val="19"/>
                <w:szCs w:val="19"/>
              </w:rPr>
            </w:pPr>
          </w:p>
        </w:tc>
        <w:tc>
          <w:tcPr>
            <w:tcW w:w="455" w:type="pct"/>
            <w:vMerge/>
            <w:tcBorders>
              <w:left w:val="single" w:sz="4" w:space="0" w:color="auto"/>
              <w:bottom w:val="single" w:sz="4" w:space="0" w:color="auto"/>
              <w:right w:val="single" w:sz="4" w:space="0" w:color="auto"/>
            </w:tcBorders>
            <w:vAlign w:val="center"/>
          </w:tcPr>
          <w:p w14:paraId="5D85020C"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tcPr>
          <w:p w14:paraId="52AC6212"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0</w:t>
            </w:r>
          </w:p>
        </w:tc>
        <w:tc>
          <w:tcPr>
            <w:tcW w:w="2277" w:type="pct"/>
            <w:tcBorders>
              <w:top w:val="single" w:sz="4" w:space="0" w:color="auto"/>
              <w:left w:val="single" w:sz="4" w:space="0" w:color="auto"/>
              <w:bottom w:val="single" w:sz="4" w:space="0" w:color="auto"/>
              <w:right w:val="single" w:sz="4" w:space="0" w:color="auto"/>
            </w:tcBorders>
            <w:vAlign w:val="center"/>
          </w:tcPr>
          <w:p w14:paraId="3A3B32F7"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1F2FC9AB" w14:textId="0FA24A25" w:rsidR="00CC7378" w:rsidRPr="003C6DE1" w:rsidRDefault="00CC7378"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Opis projektu, príloha </w:t>
      </w:r>
      <w:r w:rsidR="00197D5C">
        <w:rPr>
          <w:rFonts w:ascii="Arial" w:hAnsi="Arial" w:cs="Arial"/>
          <w:color w:val="000000" w:themeColor="text1"/>
          <w:sz w:val="19"/>
          <w:szCs w:val="19"/>
        </w:rPr>
        <w:t>R</w:t>
      </w:r>
      <w:r w:rsidRPr="003C6DE1">
        <w:rPr>
          <w:rFonts w:ascii="Arial" w:hAnsi="Arial" w:cs="Arial"/>
          <w:color w:val="000000" w:themeColor="text1"/>
          <w:sz w:val="19"/>
          <w:szCs w:val="19"/>
        </w:rPr>
        <w:t>ozpočet projektu</w:t>
      </w:r>
      <w:r w:rsidR="00A96BEF" w:rsidRPr="003C6DE1">
        <w:rPr>
          <w:rFonts w:ascii="Arial" w:hAnsi="Arial" w:cs="Arial"/>
          <w:color w:val="000000" w:themeColor="text1"/>
          <w:sz w:val="19"/>
          <w:szCs w:val="19"/>
        </w:rPr>
        <w:t>.</w:t>
      </w:r>
    </w:p>
    <w:p w14:paraId="07586590" w14:textId="26B619EF" w:rsidR="00CC7378" w:rsidRPr="003C6DE1" w:rsidRDefault="00CC7378"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podrobného </w:t>
      </w:r>
      <w:r w:rsidR="006E21EA">
        <w:rPr>
          <w:rFonts w:ascii="Arial" w:eastAsiaTheme="minorHAnsi" w:hAnsi="Arial" w:cs="Arial"/>
          <w:color w:val="000000" w:themeColor="text1"/>
          <w:sz w:val="19"/>
          <w:szCs w:val="19"/>
          <w:bdr w:val="none" w:sz="0" w:space="0" w:color="auto"/>
          <w:lang w:val="sk-SK"/>
        </w:rPr>
        <w:t xml:space="preserve">položkového </w:t>
      </w:r>
      <w:r w:rsidRPr="003C6DE1">
        <w:rPr>
          <w:rFonts w:ascii="Arial" w:eastAsiaTheme="minorHAnsi" w:hAnsi="Arial" w:cs="Arial"/>
          <w:color w:val="000000" w:themeColor="text1"/>
          <w:sz w:val="19"/>
          <w:szCs w:val="19"/>
          <w:bdr w:val="none" w:sz="0" w:space="0" w:color="auto"/>
          <w:lang w:val="sk-SK"/>
        </w:rPr>
        <w:t>rozpočtu projektu.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30313EC0" w14:textId="2D80C576" w:rsidR="00F742D5" w:rsidRDefault="00CC7378"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C41073E" w14:textId="77777777" w:rsidR="00F742D5" w:rsidRDefault="00F742D5" w:rsidP="00924BA9">
      <w:pPr>
        <w:spacing w:before="120" w:after="120" w:line="288" w:lineRule="auto"/>
        <w:jc w:val="both"/>
        <w:rPr>
          <w:rFonts w:ascii="Arial" w:hAnsi="Arial" w:cs="Arial"/>
          <w:color w:val="000000" w:themeColor="text1"/>
          <w:sz w:val="19"/>
          <w:szCs w:val="19"/>
        </w:rPr>
      </w:pPr>
    </w:p>
    <w:sectPr w:rsidR="00F742D5" w:rsidSect="00ED607F">
      <w:footerReference w:type="default" r:id="rId8"/>
      <w:headerReference w:type="first" r:id="rId9"/>
      <w:footerReference w:type="first" r:id="rId10"/>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68A2B" w14:textId="77777777" w:rsidR="00E8650B" w:rsidRDefault="00E8650B" w:rsidP="006447D5">
      <w:pPr>
        <w:spacing w:after="0" w:line="240" w:lineRule="auto"/>
      </w:pPr>
      <w:r>
        <w:separator/>
      </w:r>
    </w:p>
  </w:endnote>
  <w:endnote w:type="continuationSeparator" w:id="0">
    <w:p w14:paraId="75D1EB0E" w14:textId="77777777" w:rsidR="00E8650B" w:rsidRDefault="00E8650B"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panose1 w:val="00000000000000000000"/>
    <w:charset w:val="00"/>
    <w:family w:val="swiss"/>
    <w:notTrueType/>
    <w:pitch w:val="default"/>
    <w:sig w:usb0="00000003" w:usb1="00000000" w:usb2="00000000" w:usb3="00000000" w:csb0="00000001" w:csb1="00000000"/>
  </w:font>
  <w:font w:name="MetaNormal-Roman">
    <w:altName w:val="Century Gothic"/>
    <w:charset w:val="00"/>
    <w:family w:val="swiss"/>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071241"/>
      <w:docPartObj>
        <w:docPartGallery w:val="Page Numbers (Bottom of Page)"/>
        <w:docPartUnique/>
      </w:docPartObj>
    </w:sdtPr>
    <w:sdtEndPr>
      <w:rPr>
        <w:noProof/>
      </w:rPr>
    </w:sdtEndPr>
    <w:sdtContent>
      <w:p w14:paraId="6B700947" w14:textId="1CDE26E7" w:rsidR="00E8650B" w:rsidRDefault="00E8650B" w:rsidP="00BE7612">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10</w:t>
        </w:r>
        <w:ins w:id="5" w:author="OM" w:date="2020-02-24T09:44:00Z">
          <w:r w:rsidR="00816A2E">
            <w:rPr>
              <w:rFonts w:ascii="Arial" w:hAnsi="Arial" w:cs="Arial"/>
              <w:sz w:val="16"/>
              <w:szCs w:val="16"/>
            </w:rPr>
            <w:t>.1</w:t>
          </w:r>
        </w:ins>
        <w:r>
          <w:tab/>
        </w:r>
        <w:r>
          <w:tab/>
        </w:r>
        <w:r>
          <w:tab/>
        </w:r>
        <w:r>
          <w:tab/>
        </w:r>
        <w:r>
          <w:tab/>
        </w:r>
        <w:r>
          <w:tab/>
        </w:r>
        <w:r>
          <w:tab/>
        </w:r>
        <w:r>
          <w:tab/>
        </w:r>
        <w:r>
          <w:fldChar w:fldCharType="begin"/>
        </w:r>
        <w:r>
          <w:instrText xml:space="preserve"> PAGE   \* MERGEFORMAT </w:instrText>
        </w:r>
        <w:r>
          <w:fldChar w:fldCharType="separate"/>
        </w:r>
        <w:r w:rsidR="00816A2E">
          <w:rPr>
            <w:noProof/>
          </w:rPr>
          <w:t>3</w:t>
        </w:r>
        <w:r>
          <w:rPr>
            <w:noProof/>
          </w:rPr>
          <w:fldChar w:fldCharType="end"/>
        </w:r>
      </w:p>
    </w:sdtContent>
  </w:sdt>
  <w:p w14:paraId="4420D763" w14:textId="77777777" w:rsidR="00E8650B" w:rsidRDefault="00E8650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E0BEA" w14:textId="021E50DD" w:rsidR="00E8650B" w:rsidRPr="00446205" w:rsidRDefault="00E8650B">
    <w:pPr>
      <w:pStyle w:val="Pta"/>
      <w:rPr>
        <w:rFonts w:ascii="Arial" w:hAnsi="Arial" w:cs="Arial"/>
        <w:sz w:val="16"/>
        <w:szCs w:val="16"/>
      </w:rPr>
    </w:pPr>
    <w:r w:rsidRPr="00446205">
      <w:rPr>
        <w:rFonts w:ascii="Arial" w:hAnsi="Arial" w:cs="Arial"/>
        <w:sz w:val="16"/>
        <w:szCs w:val="16"/>
      </w:rPr>
      <w:t xml:space="preserve">Príručka pre odborných hodnotiteľov IROP, verzia </w:t>
    </w:r>
    <w:r>
      <w:rPr>
        <w:rFonts w:ascii="Arial" w:hAnsi="Arial" w:cs="Arial"/>
        <w:sz w:val="16"/>
        <w:szCs w:val="16"/>
      </w:rPr>
      <w:t>10</w:t>
    </w:r>
    <w:ins w:id="6" w:author="OM" w:date="2020-02-24T09:44:00Z">
      <w:r w:rsidR="00816A2E">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A61E4" w14:textId="77777777" w:rsidR="00E8650B" w:rsidRDefault="00E8650B" w:rsidP="006447D5">
      <w:pPr>
        <w:spacing w:after="0" w:line="240" w:lineRule="auto"/>
      </w:pPr>
      <w:r>
        <w:separator/>
      </w:r>
    </w:p>
  </w:footnote>
  <w:footnote w:type="continuationSeparator" w:id="0">
    <w:p w14:paraId="4A85714E" w14:textId="77777777" w:rsidR="00E8650B" w:rsidRDefault="00E8650B" w:rsidP="006447D5">
      <w:pPr>
        <w:spacing w:after="0" w:line="240" w:lineRule="auto"/>
      </w:pPr>
      <w:r>
        <w:continuationSeparator/>
      </w:r>
    </w:p>
  </w:footnote>
  <w:footnote w:id="1">
    <w:p w14:paraId="06CAE411" w14:textId="416BFDE5" w:rsidR="00E8650B" w:rsidRDefault="00E8650B">
      <w:pPr>
        <w:pStyle w:val="Textpoznmkypodiarou"/>
      </w:pPr>
      <w:r>
        <w:rPr>
          <w:rStyle w:val="Odkaznapoznmkupodiarou"/>
        </w:rPr>
        <w:footnoteRef/>
      </w:r>
      <w:r>
        <w:t xml:space="preserve"> </w:t>
      </w:r>
      <w:r w:rsidRPr="00F742D5">
        <w:rPr>
          <w:rFonts w:ascii="Arial" w:hAnsi="Arial" w:cs="Arial"/>
          <w:szCs w:val="18"/>
        </w:rPr>
        <w:t>Pod infraštruktúrou TEN-T sa rozumie sieť cestných koridorov, železničných koridorov a medzinárodných letísk v súlade s Rozhodnutím EP a Rady 884/2004/ES.</w:t>
      </w:r>
    </w:p>
  </w:footnote>
  <w:footnote w:id="2">
    <w:p w14:paraId="345DA388" w14:textId="3531EC27" w:rsidR="00E8650B" w:rsidRDefault="00E8650B">
      <w:pPr>
        <w:pStyle w:val="Textpoznmkypodiarou"/>
      </w:pPr>
      <w:r>
        <w:rPr>
          <w:rStyle w:val="Odkaznapoznmkupodiarou"/>
        </w:rPr>
        <w:footnoteRef/>
      </w:r>
      <w:r>
        <w:t xml:space="preserve"> </w:t>
      </w:r>
      <w:r w:rsidRPr="00F742D5">
        <w:rPr>
          <w:rFonts w:ascii="Arial" w:hAnsi="Arial" w:cs="Arial"/>
          <w:szCs w:val="18"/>
        </w:rPr>
        <w:t>Pod infraštruktúrou TEN-T sa rozumie sieť cestných koridorov, železničných koridorov a medzinárodných letísk v súlade s Rozhodnutím EP a Rady 884/2004/ES.</w:t>
      </w:r>
    </w:p>
  </w:footnote>
  <w:footnote w:id="3">
    <w:p w14:paraId="36330B5A" w14:textId="77777777" w:rsidR="00E8650B" w:rsidRPr="00D57638" w:rsidRDefault="00E8650B">
      <w:pPr>
        <w:pStyle w:val="Textpoznmkypodiarou"/>
        <w:rPr>
          <w:rFonts w:ascii="Arial" w:hAnsi="Arial" w:cs="Arial"/>
        </w:rPr>
      </w:pPr>
      <w:r w:rsidRPr="00D57638">
        <w:rPr>
          <w:rStyle w:val="Odkaznapoznmkupodiarou"/>
          <w:rFonts w:ascii="Arial" w:hAnsi="Arial" w:cs="Arial"/>
        </w:rPr>
        <w:footnoteRef/>
      </w:r>
      <w:r w:rsidRPr="00D57638">
        <w:rPr>
          <w:rFonts w:ascii="Arial" w:hAnsi="Arial" w:cs="Arial"/>
        </w:rPr>
        <w:t xml:space="preserve"> </w:t>
      </w:r>
      <w:r>
        <w:rPr>
          <w:rFonts w:ascii="Arial" w:hAnsi="Arial" w:cs="Arial"/>
        </w:rPr>
        <w:t>Ide</w:t>
      </w:r>
      <w:r w:rsidRPr="00D57638">
        <w:rPr>
          <w:rFonts w:ascii="Arial" w:hAnsi="Arial" w:cs="Arial"/>
        </w:rPr>
        <w:t xml:space="preserve"> o „bezpečné/isté“ riešenia pre akýkoľvek strategický rozvojový dokument pre oblasť dopravy a/alebo sú už dostatočne odôvodnené národnou dopravnou stratégiou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8616E" w14:textId="12CF12FD" w:rsidR="00E8650B" w:rsidRDefault="00E8650B" w:rsidP="004221D3">
    <w:pPr>
      <w:pStyle w:val="Hlavika"/>
      <w:tabs>
        <w:tab w:val="left" w:pos="1977"/>
        <w:tab w:val="left" w:pos="2775"/>
      </w:tabs>
      <w:ind w:firstLine="1977"/>
    </w:pPr>
    <w:r>
      <w:rPr>
        <w:rFonts w:ascii="MetaNormal-Roman" w:hAnsi="MetaNormal-Roman"/>
        <w:noProof/>
        <w:lang w:eastAsia="sk-SK"/>
      </w:rPr>
      <w:drawing>
        <wp:anchor distT="0" distB="0" distL="114300" distR="114300" simplePos="0" relativeHeight="251661312" behindDoc="0" locked="0" layoutInCell="1" allowOverlap="1" wp14:anchorId="745EA887" wp14:editId="116CA64A">
          <wp:simplePos x="0" y="0"/>
          <wp:positionH relativeFrom="column">
            <wp:posOffset>4157345</wp:posOffset>
          </wp:positionH>
          <wp:positionV relativeFrom="paragraph">
            <wp:posOffset>-238760</wp:posOffset>
          </wp:positionV>
          <wp:extent cx="1226820" cy="755015"/>
          <wp:effectExtent l="0" t="0" r="0" b="698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rPr>
        <w:noProof/>
        <w:lang w:eastAsia="sk-SK"/>
      </w:rPr>
      <w:drawing>
        <wp:anchor distT="0" distB="0" distL="114300" distR="114300" simplePos="0" relativeHeight="251660288" behindDoc="1" locked="0" layoutInCell="1" allowOverlap="1" wp14:anchorId="7A2E1D1F" wp14:editId="2D182357">
          <wp:simplePos x="0" y="0"/>
          <wp:positionH relativeFrom="column">
            <wp:posOffset>7849870</wp:posOffset>
          </wp:positionH>
          <wp:positionV relativeFrom="paragraph">
            <wp:posOffset>-78740</wp:posOffset>
          </wp:positionV>
          <wp:extent cx="1638935" cy="459740"/>
          <wp:effectExtent l="0" t="0" r="0" b="0"/>
          <wp:wrapTight wrapText="bothSides">
            <wp:wrapPolygon edited="0">
              <wp:start x="0" y="0"/>
              <wp:lineTo x="0" y="20586"/>
              <wp:lineTo x="21341" y="20586"/>
              <wp:lineTo x="21341" y="0"/>
              <wp:lineTo x="0" y="0"/>
            </wp:wrapPolygon>
          </wp:wrapTight>
          <wp:docPr id="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9264" behindDoc="1" locked="0" layoutInCell="1" allowOverlap="1" wp14:anchorId="28F17C04" wp14:editId="532F7D6B">
          <wp:simplePos x="0" y="0"/>
          <wp:positionH relativeFrom="column">
            <wp:posOffset>10795</wp:posOffset>
          </wp:positionH>
          <wp:positionV relativeFrom="paragraph">
            <wp:posOffset>-93980</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57F860EE" w14:textId="77777777" w:rsidR="00E8650B" w:rsidRDefault="00E8650B" w:rsidP="005C607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973"/>
    <w:multiLevelType w:val="hybridMultilevel"/>
    <w:tmpl w:val="F1DC3D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13B83E50"/>
    <w:multiLevelType w:val="hybridMultilevel"/>
    <w:tmpl w:val="81088F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FEC664A"/>
    <w:multiLevelType w:val="hybridMultilevel"/>
    <w:tmpl w:val="C43E32CA"/>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E103AB"/>
    <w:multiLevelType w:val="hybridMultilevel"/>
    <w:tmpl w:val="C7CEA7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767656"/>
    <w:multiLevelType w:val="hybridMultilevel"/>
    <w:tmpl w:val="0F0227B2"/>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2"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F6475B8"/>
    <w:multiLevelType w:val="hybridMultilevel"/>
    <w:tmpl w:val="E6168D0A"/>
    <w:lvl w:ilvl="0" w:tplc="53E614DE">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5"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8AC021A"/>
    <w:multiLevelType w:val="hybridMultilevel"/>
    <w:tmpl w:val="AD60BF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94F6649"/>
    <w:multiLevelType w:val="hybridMultilevel"/>
    <w:tmpl w:val="0D223884"/>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B3A2EDFA">
      <w:numFmt w:val="bullet"/>
      <w:lvlText w:val="-"/>
      <w:lvlJc w:val="left"/>
      <w:pPr>
        <w:ind w:left="3057" w:hanging="1050"/>
      </w:pPr>
      <w:rPr>
        <w:rFonts w:ascii="Arial" w:eastAsiaTheme="minorHAnsi" w:hAnsi="Arial" w:cs="Arial" w:hint="default"/>
        <w:b w:val="0"/>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8"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0"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7BA218B"/>
    <w:multiLevelType w:val="hybridMultilevel"/>
    <w:tmpl w:val="32FE9C48"/>
    <w:lvl w:ilvl="0" w:tplc="041B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8C22C0B"/>
    <w:multiLevelType w:val="hybridMultilevel"/>
    <w:tmpl w:val="C67C39B0"/>
    <w:lvl w:ilvl="0" w:tplc="53E614DE">
      <w:start w:val="1"/>
      <w:numFmt w:val="lowerLetter"/>
      <w:lvlText w:val="%1)"/>
      <w:lvlJc w:val="left"/>
      <w:pPr>
        <w:ind w:left="720" w:hanging="360"/>
      </w:pPr>
      <w:rPr>
        <w:rFonts w:hint="default"/>
      </w:rPr>
    </w:lvl>
    <w:lvl w:ilvl="1" w:tplc="75DC034E">
      <w:start w:val="1"/>
      <w:numFmt w:val="decimal"/>
      <w:lvlText w:val="%2."/>
      <w:lvlJc w:val="left"/>
      <w:pPr>
        <w:ind w:left="1785" w:hanging="705"/>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BBD02AC"/>
    <w:multiLevelType w:val="hybridMultilevel"/>
    <w:tmpl w:val="59020D8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6CDB5FD6"/>
    <w:multiLevelType w:val="hybridMultilevel"/>
    <w:tmpl w:val="69D23E5A"/>
    <w:lvl w:ilvl="0" w:tplc="B3A2EDFA">
      <w:numFmt w:val="bullet"/>
      <w:lvlText w:val="-"/>
      <w:lvlJc w:val="left"/>
      <w:pPr>
        <w:ind w:left="2520" w:hanging="360"/>
      </w:pPr>
      <w:rPr>
        <w:rFonts w:ascii="Arial" w:eastAsiaTheme="minorHAnsi" w:hAnsi="Arial" w:cs="Arial" w:hint="default"/>
        <w:b w:val="0"/>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26" w15:restartNumberingAfterBreak="0">
    <w:nsid w:val="731C37B5"/>
    <w:multiLevelType w:val="hybridMultilevel"/>
    <w:tmpl w:val="B15A7124"/>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7"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C3E35EC"/>
    <w:multiLevelType w:val="hybridMultilevel"/>
    <w:tmpl w:val="BCEAF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0"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0"/>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30"/>
  </w:num>
  <w:num w:numId="8">
    <w:abstractNumId w:val="17"/>
  </w:num>
  <w:num w:numId="9">
    <w:abstractNumId w:val="14"/>
  </w:num>
  <w:num w:numId="10">
    <w:abstractNumId w:val="6"/>
  </w:num>
  <w:num w:numId="11">
    <w:abstractNumId w:val="3"/>
  </w:num>
  <w:num w:numId="12">
    <w:abstractNumId w:val="16"/>
  </w:num>
  <w:num w:numId="13">
    <w:abstractNumId w:val="15"/>
  </w:num>
  <w:num w:numId="14">
    <w:abstractNumId w:val="26"/>
  </w:num>
  <w:num w:numId="15">
    <w:abstractNumId w:val="19"/>
  </w:num>
  <w:num w:numId="16">
    <w:abstractNumId w:val="22"/>
  </w:num>
  <w:num w:numId="17">
    <w:abstractNumId w:val="13"/>
  </w:num>
  <w:num w:numId="18">
    <w:abstractNumId w:val="2"/>
  </w:num>
  <w:num w:numId="19">
    <w:abstractNumId w:val="21"/>
  </w:num>
  <w:num w:numId="20">
    <w:abstractNumId w:val="28"/>
  </w:num>
  <w:num w:numId="21">
    <w:abstractNumId w:val="11"/>
  </w:num>
  <w:num w:numId="22">
    <w:abstractNumId w:val="7"/>
  </w:num>
  <w:num w:numId="23">
    <w:abstractNumId w:val="24"/>
  </w:num>
  <w:num w:numId="24">
    <w:abstractNumId w:val="27"/>
  </w:num>
  <w:num w:numId="25">
    <w:abstractNumId w:val="10"/>
  </w:num>
  <w:num w:numId="26">
    <w:abstractNumId w:val="8"/>
  </w:num>
  <w:num w:numId="27">
    <w:abstractNumId w:val="18"/>
  </w:num>
  <w:num w:numId="28">
    <w:abstractNumId w:val="4"/>
  </w:num>
  <w:num w:numId="29">
    <w:abstractNumId w:val="25"/>
  </w:num>
  <w:num w:numId="30">
    <w:abstractNumId w:val="9"/>
  </w:num>
  <w:num w:numId="31">
    <w:abstractNumId w:val="20"/>
  </w:num>
  <w:num w:numId="32">
    <w:abstractNumId w:val="12"/>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23ED"/>
    <w:rsid w:val="000035E4"/>
    <w:rsid w:val="0000424D"/>
    <w:rsid w:val="00004B6F"/>
    <w:rsid w:val="00006B7F"/>
    <w:rsid w:val="000079A8"/>
    <w:rsid w:val="00011451"/>
    <w:rsid w:val="000136CE"/>
    <w:rsid w:val="00013ADC"/>
    <w:rsid w:val="0001581E"/>
    <w:rsid w:val="0001588A"/>
    <w:rsid w:val="0001660D"/>
    <w:rsid w:val="00017303"/>
    <w:rsid w:val="00017EF5"/>
    <w:rsid w:val="00025E47"/>
    <w:rsid w:val="000271E9"/>
    <w:rsid w:val="000314C5"/>
    <w:rsid w:val="000319CC"/>
    <w:rsid w:val="0003234A"/>
    <w:rsid w:val="00032EAB"/>
    <w:rsid w:val="000337E9"/>
    <w:rsid w:val="00044C4F"/>
    <w:rsid w:val="00053DF4"/>
    <w:rsid w:val="0005441C"/>
    <w:rsid w:val="000557EB"/>
    <w:rsid w:val="00055A2D"/>
    <w:rsid w:val="00056972"/>
    <w:rsid w:val="000579E5"/>
    <w:rsid w:val="00063001"/>
    <w:rsid w:val="0006402A"/>
    <w:rsid w:val="00065576"/>
    <w:rsid w:val="00066478"/>
    <w:rsid w:val="0006731B"/>
    <w:rsid w:val="00070A34"/>
    <w:rsid w:val="00071114"/>
    <w:rsid w:val="000719F0"/>
    <w:rsid w:val="00071E45"/>
    <w:rsid w:val="0007302B"/>
    <w:rsid w:val="00073386"/>
    <w:rsid w:val="0007441C"/>
    <w:rsid w:val="000752FD"/>
    <w:rsid w:val="0007717F"/>
    <w:rsid w:val="00080293"/>
    <w:rsid w:val="0008140D"/>
    <w:rsid w:val="00086896"/>
    <w:rsid w:val="0008777E"/>
    <w:rsid w:val="000944CC"/>
    <w:rsid w:val="000956D6"/>
    <w:rsid w:val="00097647"/>
    <w:rsid w:val="000A334A"/>
    <w:rsid w:val="000A4424"/>
    <w:rsid w:val="000A4A34"/>
    <w:rsid w:val="000A514D"/>
    <w:rsid w:val="000A5165"/>
    <w:rsid w:val="000A55BD"/>
    <w:rsid w:val="000A5B65"/>
    <w:rsid w:val="000A7305"/>
    <w:rsid w:val="000A74C2"/>
    <w:rsid w:val="000A7917"/>
    <w:rsid w:val="000B046D"/>
    <w:rsid w:val="000B1408"/>
    <w:rsid w:val="000B1F02"/>
    <w:rsid w:val="000B52FD"/>
    <w:rsid w:val="000B55FC"/>
    <w:rsid w:val="000B564B"/>
    <w:rsid w:val="000B5778"/>
    <w:rsid w:val="000B6E82"/>
    <w:rsid w:val="000C0810"/>
    <w:rsid w:val="000C159E"/>
    <w:rsid w:val="000C5DB9"/>
    <w:rsid w:val="000C621B"/>
    <w:rsid w:val="000C6AEA"/>
    <w:rsid w:val="000D1C14"/>
    <w:rsid w:val="000D28B0"/>
    <w:rsid w:val="000E110E"/>
    <w:rsid w:val="000E2A2C"/>
    <w:rsid w:val="000E7128"/>
    <w:rsid w:val="000E76BA"/>
    <w:rsid w:val="000F0245"/>
    <w:rsid w:val="000F39AD"/>
    <w:rsid w:val="000F6DDD"/>
    <w:rsid w:val="00102385"/>
    <w:rsid w:val="00104740"/>
    <w:rsid w:val="00104812"/>
    <w:rsid w:val="0010711D"/>
    <w:rsid w:val="00107DC2"/>
    <w:rsid w:val="00110B50"/>
    <w:rsid w:val="00110BC1"/>
    <w:rsid w:val="00111333"/>
    <w:rsid w:val="00112473"/>
    <w:rsid w:val="00112DDE"/>
    <w:rsid w:val="001131E8"/>
    <w:rsid w:val="00113F22"/>
    <w:rsid w:val="00116456"/>
    <w:rsid w:val="001179B3"/>
    <w:rsid w:val="00117C25"/>
    <w:rsid w:val="00120768"/>
    <w:rsid w:val="0012264C"/>
    <w:rsid w:val="00124B1F"/>
    <w:rsid w:val="00125D0C"/>
    <w:rsid w:val="001266A0"/>
    <w:rsid w:val="00126E03"/>
    <w:rsid w:val="0012716B"/>
    <w:rsid w:val="0012785C"/>
    <w:rsid w:val="0013048D"/>
    <w:rsid w:val="0013337E"/>
    <w:rsid w:val="0013412D"/>
    <w:rsid w:val="0013600D"/>
    <w:rsid w:val="001372B5"/>
    <w:rsid w:val="00137E61"/>
    <w:rsid w:val="00140F23"/>
    <w:rsid w:val="00142679"/>
    <w:rsid w:val="00142FD9"/>
    <w:rsid w:val="001440D9"/>
    <w:rsid w:val="001441EF"/>
    <w:rsid w:val="00147038"/>
    <w:rsid w:val="00150136"/>
    <w:rsid w:val="001502C2"/>
    <w:rsid w:val="00150DB5"/>
    <w:rsid w:val="00150E5F"/>
    <w:rsid w:val="001536FE"/>
    <w:rsid w:val="00153DFB"/>
    <w:rsid w:val="00156833"/>
    <w:rsid w:val="00156AF7"/>
    <w:rsid w:val="00161E8F"/>
    <w:rsid w:val="00162F95"/>
    <w:rsid w:val="001631D4"/>
    <w:rsid w:val="001658B7"/>
    <w:rsid w:val="001711ED"/>
    <w:rsid w:val="001714EF"/>
    <w:rsid w:val="0017203F"/>
    <w:rsid w:val="00174C77"/>
    <w:rsid w:val="00174F7E"/>
    <w:rsid w:val="00175151"/>
    <w:rsid w:val="001769BC"/>
    <w:rsid w:val="00184C71"/>
    <w:rsid w:val="0018641E"/>
    <w:rsid w:val="00187338"/>
    <w:rsid w:val="00191546"/>
    <w:rsid w:val="00192A08"/>
    <w:rsid w:val="00192C69"/>
    <w:rsid w:val="00194718"/>
    <w:rsid w:val="001953A3"/>
    <w:rsid w:val="00195F00"/>
    <w:rsid w:val="00197D5C"/>
    <w:rsid w:val="001A05FD"/>
    <w:rsid w:val="001A2D03"/>
    <w:rsid w:val="001A38E5"/>
    <w:rsid w:val="001A390A"/>
    <w:rsid w:val="001A64EA"/>
    <w:rsid w:val="001B0780"/>
    <w:rsid w:val="001B094E"/>
    <w:rsid w:val="001B3EF6"/>
    <w:rsid w:val="001B5E88"/>
    <w:rsid w:val="001B65CC"/>
    <w:rsid w:val="001B6898"/>
    <w:rsid w:val="001B6B5E"/>
    <w:rsid w:val="001C454F"/>
    <w:rsid w:val="001C7A81"/>
    <w:rsid w:val="001D0B8B"/>
    <w:rsid w:val="001D1800"/>
    <w:rsid w:val="001D1854"/>
    <w:rsid w:val="001D1A22"/>
    <w:rsid w:val="001D2992"/>
    <w:rsid w:val="001D3E6E"/>
    <w:rsid w:val="001D7BB2"/>
    <w:rsid w:val="001E10C6"/>
    <w:rsid w:val="001E14C1"/>
    <w:rsid w:val="001E19F0"/>
    <w:rsid w:val="001E49BA"/>
    <w:rsid w:val="001E6A35"/>
    <w:rsid w:val="001F0938"/>
    <w:rsid w:val="001F2069"/>
    <w:rsid w:val="001F3BA0"/>
    <w:rsid w:val="001F52FC"/>
    <w:rsid w:val="002069C9"/>
    <w:rsid w:val="00206A9C"/>
    <w:rsid w:val="0020749D"/>
    <w:rsid w:val="002105A4"/>
    <w:rsid w:val="002116BC"/>
    <w:rsid w:val="00216D1E"/>
    <w:rsid w:val="00221C3A"/>
    <w:rsid w:val="00223113"/>
    <w:rsid w:val="00225A4B"/>
    <w:rsid w:val="00225D57"/>
    <w:rsid w:val="00225FE4"/>
    <w:rsid w:val="00226010"/>
    <w:rsid w:val="00226709"/>
    <w:rsid w:val="00226B44"/>
    <w:rsid w:val="0022746B"/>
    <w:rsid w:val="002304BE"/>
    <w:rsid w:val="00230E81"/>
    <w:rsid w:val="002349E1"/>
    <w:rsid w:val="002349F6"/>
    <w:rsid w:val="002352C8"/>
    <w:rsid w:val="00237713"/>
    <w:rsid w:val="00240572"/>
    <w:rsid w:val="00241F1A"/>
    <w:rsid w:val="00246DB8"/>
    <w:rsid w:val="00251111"/>
    <w:rsid w:val="002523FD"/>
    <w:rsid w:val="00252626"/>
    <w:rsid w:val="002541FD"/>
    <w:rsid w:val="00257FD7"/>
    <w:rsid w:val="00260E94"/>
    <w:rsid w:val="00260F40"/>
    <w:rsid w:val="002616C1"/>
    <w:rsid w:val="00262A7D"/>
    <w:rsid w:val="00266CD3"/>
    <w:rsid w:val="00267077"/>
    <w:rsid w:val="0027109D"/>
    <w:rsid w:val="00275EC2"/>
    <w:rsid w:val="002770FE"/>
    <w:rsid w:val="0027710E"/>
    <w:rsid w:val="00281453"/>
    <w:rsid w:val="00283CFF"/>
    <w:rsid w:val="00283D80"/>
    <w:rsid w:val="0028560E"/>
    <w:rsid w:val="0028704D"/>
    <w:rsid w:val="0029019E"/>
    <w:rsid w:val="002927AB"/>
    <w:rsid w:val="00293651"/>
    <w:rsid w:val="00293A55"/>
    <w:rsid w:val="00293B1C"/>
    <w:rsid w:val="00295829"/>
    <w:rsid w:val="00297E2A"/>
    <w:rsid w:val="002A0F60"/>
    <w:rsid w:val="002A2098"/>
    <w:rsid w:val="002A3936"/>
    <w:rsid w:val="002A772B"/>
    <w:rsid w:val="002A7F23"/>
    <w:rsid w:val="002B0C1A"/>
    <w:rsid w:val="002B3A18"/>
    <w:rsid w:val="002B4195"/>
    <w:rsid w:val="002B4558"/>
    <w:rsid w:val="002B5816"/>
    <w:rsid w:val="002B5EE3"/>
    <w:rsid w:val="002B69E0"/>
    <w:rsid w:val="002B7238"/>
    <w:rsid w:val="002B7F7C"/>
    <w:rsid w:val="002C3040"/>
    <w:rsid w:val="002C3625"/>
    <w:rsid w:val="002C3901"/>
    <w:rsid w:val="002C4A9F"/>
    <w:rsid w:val="002D0E71"/>
    <w:rsid w:val="002D30EF"/>
    <w:rsid w:val="002D334C"/>
    <w:rsid w:val="002D5412"/>
    <w:rsid w:val="002D5643"/>
    <w:rsid w:val="002D6202"/>
    <w:rsid w:val="002D6A31"/>
    <w:rsid w:val="002D770F"/>
    <w:rsid w:val="002E24F1"/>
    <w:rsid w:val="002E4D51"/>
    <w:rsid w:val="002E5849"/>
    <w:rsid w:val="002E7672"/>
    <w:rsid w:val="002E787B"/>
    <w:rsid w:val="002E7A2D"/>
    <w:rsid w:val="002F07B1"/>
    <w:rsid w:val="002F1E1B"/>
    <w:rsid w:val="002F2A97"/>
    <w:rsid w:val="002F40AF"/>
    <w:rsid w:val="002F5246"/>
    <w:rsid w:val="002F5DF2"/>
    <w:rsid w:val="003005BA"/>
    <w:rsid w:val="00301B32"/>
    <w:rsid w:val="00302075"/>
    <w:rsid w:val="00303EC6"/>
    <w:rsid w:val="0030523B"/>
    <w:rsid w:val="00307678"/>
    <w:rsid w:val="00307EB6"/>
    <w:rsid w:val="0031451E"/>
    <w:rsid w:val="00316AB7"/>
    <w:rsid w:val="00317374"/>
    <w:rsid w:val="00317A35"/>
    <w:rsid w:val="00317B8E"/>
    <w:rsid w:val="00322CB9"/>
    <w:rsid w:val="0032470D"/>
    <w:rsid w:val="00324AF7"/>
    <w:rsid w:val="00326384"/>
    <w:rsid w:val="00326421"/>
    <w:rsid w:val="003264C9"/>
    <w:rsid w:val="003269E1"/>
    <w:rsid w:val="00327FAC"/>
    <w:rsid w:val="00331760"/>
    <w:rsid w:val="00331EB9"/>
    <w:rsid w:val="003320FE"/>
    <w:rsid w:val="0033252A"/>
    <w:rsid w:val="00333249"/>
    <w:rsid w:val="00333430"/>
    <w:rsid w:val="0033346C"/>
    <w:rsid w:val="00334FD6"/>
    <w:rsid w:val="0033508B"/>
    <w:rsid w:val="00336872"/>
    <w:rsid w:val="00337AEA"/>
    <w:rsid w:val="00342FE5"/>
    <w:rsid w:val="003538F4"/>
    <w:rsid w:val="00354A5D"/>
    <w:rsid w:val="003627FB"/>
    <w:rsid w:val="00362E9A"/>
    <w:rsid w:val="003651DD"/>
    <w:rsid w:val="003707C6"/>
    <w:rsid w:val="003734EE"/>
    <w:rsid w:val="00375273"/>
    <w:rsid w:val="003777AD"/>
    <w:rsid w:val="003801D5"/>
    <w:rsid w:val="00380C46"/>
    <w:rsid w:val="003813EB"/>
    <w:rsid w:val="00382054"/>
    <w:rsid w:val="0038512E"/>
    <w:rsid w:val="00386F58"/>
    <w:rsid w:val="0039163A"/>
    <w:rsid w:val="00392148"/>
    <w:rsid w:val="0039268A"/>
    <w:rsid w:val="003933F2"/>
    <w:rsid w:val="00393DD9"/>
    <w:rsid w:val="003940A4"/>
    <w:rsid w:val="00396955"/>
    <w:rsid w:val="003A00FD"/>
    <w:rsid w:val="003A06E7"/>
    <w:rsid w:val="003A2184"/>
    <w:rsid w:val="003A6358"/>
    <w:rsid w:val="003A743E"/>
    <w:rsid w:val="003B2782"/>
    <w:rsid w:val="003B32AA"/>
    <w:rsid w:val="003B460E"/>
    <w:rsid w:val="003C19C2"/>
    <w:rsid w:val="003C1E0A"/>
    <w:rsid w:val="003C3AA4"/>
    <w:rsid w:val="003C3BA1"/>
    <w:rsid w:val="003C4C3F"/>
    <w:rsid w:val="003C4EF8"/>
    <w:rsid w:val="003C52DC"/>
    <w:rsid w:val="003C6DE1"/>
    <w:rsid w:val="003C7A2D"/>
    <w:rsid w:val="003D2A3D"/>
    <w:rsid w:val="003D554C"/>
    <w:rsid w:val="003D585A"/>
    <w:rsid w:val="003E13FA"/>
    <w:rsid w:val="003E28BC"/>
    <w:rsid w:val="003E3CB4"/>
    <w:rsid w:val="003E4AA0"/>
    <w:rsid w:val="003E5E89"/>
    <w:rsid w:val="003E7656"/>
    <w:rsid w:val="003E7EC6"/>
    <w:rsid w:val="003F28D3"/>
    <w:rsid w:val="003F2E32"/>
    <w:rsid w:val="003F6D5C"/>
    <w:rsid w:val="003F749D"/>
    <w:rsid w:val="003F7921"/>
    <w:rsid w:val="003F7C12"/>
    <w:rsid w:val="00403431"/>
    <w:rsid w:val="00403FEF"/>
    <w:rsid w:val="00404055"/>
    <w:rsid w:val="00404187"/>
    <w:rsid w:val="004110BC"/>
    <w:rsid w:val="00412C46"/>
    <w:rsid w:val="00412FA0"/>
    <w:rsid w:val="0041375D"/>
    <w:rsid w:val="00413E8F"/>
    <w:rsid w:val="004173DB"/>
    <w:rsid w:val="004207A1"/>
    <w:rsid w:val="00420B38"/>
    <w:rsid w:val="00420E07"/>
    <w:rsid w:val="004221D3"/>
    <w:rsid w:val="00423CF5"/>
    <w:rsid w:val="00424F5C"/>
    <w:rsid w:val="004256CE"/>
    <w:rsid w:val="00425EAC"/>
    <w:rsid w:val="00426CF6"/>
    <w:rsid w:val="004279AC"/>
    <w:rsid w:val="0043093F"/>
    <w:rsid w:val="00430D02"/>
    <w:rsid w:val="00431C3F"/>
    <w:rsid w:val="004322B5"/>
    <w:rsid w:val="00434E20"/>
    <w:rsid w:val="00435DC5"/>
    <w:rsid w:val="00440986"/>
    <w:rsid w:val="004421D9"/>
    <w:rsid w:val="00442D84"/>
    <w:rsid w:val="004441C7"/>
    <w:rsid w:val="00444FCC"/>
    <w:rsid w:val="0044548E"/>
    <w:rsid w:val="00445684"/>
    <w:rsid w:val="00445704"/>
    <w:rsid w:val="00446205"/>
    <w:rsid w:val="00447D47"/>
    <w:rsid w:val="00450852"/>
    <w:rsid w:val="004530EA"/>
    <w:rsid w:val="00453E6F"/>
    <w:rsid w:val="004552ED"/>
    <w:rsid w:val="00455C3D"/>
    <w:rsid w:val="00457071"/>
    <w:rsid w:val="004602FE"/>
    <w:rsid w:val="00461E72"/>
    <w:rsid w:val="00464053"/>
    <w:rsid w:val="00465DC5"/>
    <w:rsid w:val="004710D6"/>
    <w:rsid w:val="0047375B"/>
    <w:rsid w:val="00476F84"/>
    <w:rsid w:val="00480D9F"/>
    <w:rsid w:val="004827A4"/>
    <w:rsid w:val="00482D45"/>
    <w:rsid w:val="004831D3"/>
    <w:rsid w:val="0048351F"/>
    <w:rsid w:val="00485420"/>
    <w:rsid w:val="0049117C"/>
    <w:rsid w:val="00492C48"/>
    <w:rsid w:val="00493623"/>
    <w:rsid w:val="00493914"/>
    <w:rsid w:val="00493E86"/>
    <w:rsid w:val="00497AF8"/>
    <w:rsid w:val="004A0684"/>
    <w:rsid w:val="004A2E16"/>
    <w:rsid w:val="004A33E0"/>
    <w:rsid w:val="004A4BD0"/>
    <w:rsid w:val="004B0BDC"/>
    <w:rsid w:val="004B125E"/>
    <w:rsid w:val="004B3FA1"/>
    <w:rsid w:val="004B5519"/>
    <w:rsid w:val="004B5B76"/>
    <w:rsid w:val="004B5E91"/>
    <w:rsid w:val="004B756D"/>
    <w:rsid w:val="004C0A97"/>
    <w:rsid w:val="004C174E"/>
    <w:rsid w:val="004C2B5F"/>
    <w:rsid w:val="004C6A47"/>
    <w:rsid w:val="004C7973"/>
    <w:rsid w:val="004D1615"/>
    <w:rsid w:val="004D222E"/>
    <w:rsid w:val="004D23B9"/>
    <w:rsid w:val="004D3246"/>
    <w:rsid w:val="004E163F"/>
    <w:rsid w:val="004E1D53"/>
    <w:rsid w:val="004E226B"/>
    <w:rsid w:val="004E27AC"/>
    <w:rsid w:val="004E53C7"/>
    <w:rsid w:val="004E579F"/>
    <w:rsid w:val="004E6E70"/>
    <w:rsid w:val="004E6F28"/>
    <w:rsid w:val="004F0628"/>
    <w:rsid w:val="004F088A"/>
    <w:rsid w:val="004F0AD3"/>
    <w:rsid w:val="004F2D80"/>
    <w:rsid w:val="004F40BE"/>
    <w:rsid w:val="004F41D9"/>
    <w:rsid w:val="004F4B9F"/>
    <w:rsid w:val="004F61A9"/>
    <w:rsid w:val="004F7067"/>
    <w:rsid w:val="005003AD"/>
    <w:rsid w:val="00500F2E"/>
    <w:rsid w:val="00504AE6"/>
    <w:rsid w:val="0050602D"/>
    <w:rsid w:val="00506E5E"/>
    <w:rsid w:val="0051009E"/>
    <w:rsid w:val="005113A6"/>
    <w:rsid w:val="0051226C"/>
    <w:rsid w:val="00515407"/>
    <w:rsid w:val="00516171"/>
    <w:rsid w:val="005171F9"/>
    <w:rsid w:val="00521741"/>
    <w:rsid w:val="00521BB7"/>
    <w:rsid w:val="0052202B"/>
    <w:rsid w:val="005226AC"/>
    <w:rsid w:val="0052446C"/>
    <w:rsid w:val="005268B1"/>
    <w:rsid w:val="00526E04"/>
    <w:rsid w:val="005273A4"/>
    <w:rsid w:val="0053000E"/>
    <w:rsid w:val="00533EDA"/>
    <w:rsid w:val="00540793"/>
    <w:rsid w:val="0054149D"/>
    <w:rsid w:val="0054230E"/>
    <w:rsid w:val="00542B00"/>
    <w:rsid w:val="0054484D"/>
    <w:rsid w:val="005453CA"/>
    <w:rsid w:val="00546390"/>
    <w:rsid w:val="005508DE"/>
    <w:rsid w:val="00552841"/>
    <w:rsid w:val="005550BD"/>
    <w:rsid w:val="0055521F"/>
    <w:rsid w:val="00555474"/>
    <w:rsid w:val="00565008"/>
    <w:rsid w:val="00566BB9"/>
    <w:rsid w:val="0057071D"/>
    <w:rsid w:val="00571C46"/>
    <w:rsid w:val="00572B46"/>
    <w:rsid w:val="00574223"/>
    <w:rsid w:val="0057652E"/>
    <w:rsid w:val="005808E5"/>
    <w:rsid w:val="00581A45"/>
    <w:rsid w:val="0058247B"/>
    <w:rsid w:val="00584DC2"/>
    <w:rsid w:val="005857B5"/>
    <w:rsid w:val="0059081C"/>
    <w:rsid w:val="00592750"/>
    <w:rsid w:val="005929B6"/>
    <w:rsid w:val="00592B03"/>
    <w:rsid w:val="00593832"/>
    <w:rsid w:val="00595B20"/>
    <w:rsid w:val="00595BE1"/>
    <w:rsid w:val="005970AD"/>
    <w:rsid w:val="0059761F"/>
    <w:rsid w:val="005A1EE9"/>
    <w:rsid w:val="005A27C1"/>
    <w:rsid w:val="005A2A5C"/>
    <w:rsid w:val="005A2DAF"/>
    <w:rsid w:val="005A30AE"/>
    <w:rsid w:val="005A799A"/>
    <w:rsid w:val="005B1EA3"/>
    <w:rsid w:val="005B3219"/>
    <w:rsid w:val="005B473C"/>
    <w:rsid w:val="005B5071"/>
    <w:rsid w:val="005B53B3"/>
    <w:rsid w:val="005B58C0"/>
    <w:rsid w:val="005B63B6"/>
    <w:rsid w:val="005B6412"/>
    <w:rsid w:val="005B64E5"/>
    <w:rsid w:val="005B72B0"/>
    <w:rsid w:val="005C09DF"/>
    <w:rsid w:val="005C0D61"/>
    <w:rsid w:val="005C1D17"/>
    <w:rsid w:val="005C3194"/>
    <w:rsid w:val="005C40C1"/>
    <w:rsid w:val="005C4E18"/>
    <w:rsid w:val="005C5E80"/>
    <w:rsid w:val="005C6079"/>
    <w:rsid w:val="005C60FB"/>
    <w:rsid w:val="005D0916"/>
    <w:rsid w:val="005D281E"/>
    <w:rsid w:val="005D5DFC"/>
    <w:rsid w:val="005D6991"/>
    <w:rsid w:val="005D7A69"/>
    <w:rsid w:val="005D7CA4"/>
    <w:rsid w:val="005E333F"/>
    <w:rsid w:val="005E44DB"/>
    <w:rsid w:val="005E4830"/>
    <w:rsid w:val="005E4A15"/>
    <w:rsid w:val="005E5F54"/>
    <w:rsid w:val="005E5FA8"/>
    <w:rsid w:val="005E6FF6"/>
    <w:rsid w:val="005E7519"/>
    <w:rsid w:val="005F029C"/>
    <w:rsid w:val="005F092D"/>
    <w:rsid w:val="005F10A6"/>
    <w:rsid w:val="005F1478"/>
    <w:rsid w:val="005F5CF9"/>
    <w:rsid w:val="005F6B7D"/>
    <w:rsid w:val="00600C4F"/>
    <w:rsid w:val="00601AEF"/>
    <w:rsid w:val="00605C42"/>
    <w:rsid w:val="006069C9"/>
    <w:rsid w:val="00610739"/>
    <w:rsid w:val="00611A9C"/>
    <w:rsid w:val="0061310C"/>
    <w:rsid w:val="0061564B"/>
    <w:rsid w:val="0061614B"/>
    <w:rsid w:val="00616475"/>
    <w:rsid w:val="00620D1A"/>
    <w:rsid w:val="0062171E"/>
    <w:rsid w:val="0062219D"/>
    <w:rsid w:val="006302CD"/>
    <w:rsid w:val="00630544"/>
    <w:rsid w:val="0063387B"/>
    <w:rsid w:val="00633BC1"/>
    <w:rsid w:val="00634BA2"/>
    <w:rsid w:val="0063635B"/>
    <w:rsid w:val="00637A0E"/>
    <w:rsid w:val="006436E8"/>
    <w:rsid w:val="006447D5"/>
    <w:rsid w:val="00644ADD"/>
    <w:rsid w:val="006511CD"/>
    <w:rsid w:val="00653EB2"/>
    <w:rsid w:val="0065644B"/>
    <w:rsid w:val="00656A72"/>
    <w:rsid w:val="00656F26"/>
    <w:rsid w:val="0066059E"/>
    <w:rsid w:val="00660C06"/>
    <w:rsid w:val="006639C1"/>
    <w:rsid w:val="0066545A"/>
    <w:rsid w:val="00665C68"/>
    <w:rsid w:val="006662FA"/>
    <w:rsid w:val="00666EF8"/>
    <w:rsid w:val="00673A0C"/>
    <w:rsid w:val="00675A56"/>
    <w:rsid w:val="00677B16"/>
    <w:rsid w:val="00681513"/>
    <w:rsid w:val="00682507"/>
    <w:rsid w:val="006838DD"/>
    <w:rsid w:val="00686F23"/>
    <w:rsid w:val="0069355F"/>
    <w:rsid w:val="00693ADB"/>
    <w:rsid w:val="00693FB9"/>
    <w:rsid w:val="00697851"/>
    <w:rsid w:val="006A173E"/>
    <w:rsid w:val="006A1902"/>
    <w:rsid w:val="006A373F"/>
    <w:rsid w:val="006A45D7"/>
    <w:rsid w:val="006A4DB4"/>
    <w:rsid w:val="006A52B2"/>
    <w:rsid w:val="006A7C28"/>
    <w:rsid w:val="006B19E5"/>
    <w:rsid w:val="006B1A16"/>
    <w:rsid w:val="006B20BC"/>
    <w:rsid w:val="006B24AE"/>
    <w:rsid w:val="006B36D1"/>
    <w:rsid w:val="006B396B"/>
    <w:rsid w:val="006B3FDE"/>
    <w:rsid w:val="006B46E3"/>
    <w:rsid w:val="006B58E1"/>
    <w:rsid w:val="006B702A"/>
    <w:rsid w:val="006C0E70"/>
    <w:rsid w:val="006C1781"/>
    <w:rsid w:val="006C38A1"/>
    <w:rsid w:val="006C3AF9"/>
    <w:rsid w:val="006C5A15"/>
    <w:rsid w:val="006C733C"/>
    <w:rsid w:val="006D1FC3"/>
    <w:rsid w:val="006D2ADC"/>
    <w:rsid w:val="006D3848"/>
    <w:rsid w:val="006D384E"/>
    <w:rsid w:val="006D597F"/>
    <w:rsid w:val="006D5AB9"/>
    <w:rsid w:val="006E21EA"/>
    <w:rsid w:val="006E272A"/>
    <w:rsid w:val="006E357E"/>
    <w:rsid w:val="006E5342"/>
    <w:rsid w:val="006E78D2"/>
    <w:rsid w:val="006F0665"/>
    <w:rsid w:val="006F08A7"/>
    <w:rsid w:val="006F106A"/>
    <w:rsid w:val="006F242F"/>
    <w:rsid w:val="006F41F2"/>
    <w:rsid w:val="006F6E4B"/>
    <w:rsid w:val="006F708E"/>
    <w:rsid w:val="006F7629"/>
    <w:rsid w:val="006F79BB"/>
    <w:rsid w:val="00702D20"/>
    <w:rsid w:val="007041F4"/>
    <w:rsid w:val="00704C9A"/>
    <w:rsid w:val="00707EEB"/>
    <w:rsid w:val="0071203B"/>
    <w:rsid w:val="007130BD"/>
    <w:rsid w:val="00714C4A"/>
    <w:rsid w:val="00715F66"/>
    <w:rsid w:val="00717421"/>
    <w:rsid w:val="00717F9C"/>
    <w:rsid w:val="00722F5F"/>
    <w:rsid w:val="00724043"/>
    <w:rsid w:val="007264FA"/>
    <w:rsid w:val="00726517"/>
    <w:rsid w:val="00727D11"/>
    <w:rsid w:val="00731161"/>
    <w:rsid w:val="0073416A"/>
    <w:rsid w:val="00736B1F"/>
    <w:rsid w:val="00736E4E"/>
    <w:rsid w:val="00737FE6"/>
    <w:rsid w:val="00741973"/>
    <w:rsid w:val="00741EEF"/>
    <w:rsid w:val="00742C06"/>
    <w:rsid w:val="00743534"/>
    <w:rsid w:val="007438A8"/>
    <w:rsid w:val="007466FF"/>
    <w:rsid w:val="00751844"/>
    <w:rsid w:val="00752B70"/>
    <w:rsid w:val="00754789"/>
    <w:rsid w:val="007558B7"/>
    <w:rsid w:val="0075744F"/>
    <w:rsid w:val="00757CC9"/>
    <w:rsid w:val="007606B5"/>
    <w:rsid w:val="007650FF"/>
    <w:rsid w:val="007662EF"/>
    <w:rsid w:val="00767508"/>
    <w:rsid w:val="00767D64"/>
    <w:rsid w:val="00770066"/>
    <w:rsid w:val="00771679"/>
    <w:rsid w:val="00775B0E"/>
    <w:rsid w:val="00776E20"/>
    <w:rsid w:val="00781E9F"/>
    <w:rsid w:val="00783E9C"/>
    <w:rsid w:val="00786B2A"/>
    <w:rsid w:val="00787160"/>
    <w:rsid w:val="00787641"/>
    <w:rsid w:val="00790536"/>
    <w:rsid w:val="0079165F"/>
    <w:rsid w:val="007937BB"/>
    <w:rsid w:val="00793E98"/>
    <w:rsid w:val="007942E6"/>
    <w:rsid w:val="00794471"/>
    <w:rsid w:val="00794986"/>
    <w:rsid w:val="00795E3E"/>
    <w:rsid w:val="007A0EA7"/>
    <w:rsid w:val="007A21D8"/>
    <w:rsid w:val="007A326C"/>
    <w:rsid w:val="007A3934"/>
    <w:rsid w:val="007A66BB"/>
    <w:rsid w:val="007A7B8E"/>
    <w:rsid w:val="007B0948"/>
    <w:rsid w:val="007B1085"/>
    <w:rsid w:val="007B10FC"/>
    <w:rsid w:val="007B2ACD"/>
    <w:rsid w:val="007B49A3"/>
    <w:rsid w:val="007B5FDC"/>
    <w:rsid w:val="007B640E"/>
    <w:rsid w:val="007B678B"/>
    <w:rsid w:val="007B736B"/>
    <w:rsid w:val="007C33BA"/>
    <w:rsid w:val="007C3B2E"/>
    <w:rsid w:val="007C416E"/>
    <w:rsid w:val="007D2241"/>
    <w:rsid w:val="007D43BB"/>
    <w:rsid w:val="007D4C56"/>
    <w:rsid w:val="007D4F1E"/>
    <w:rsid w:val="007D6703"/>
    <w:rsid w:val="007D76C6"/>
    <w:rsid w:val="007E0B80"/>
    <w:rsid w:val="007E0D53"/>
    <w:rsid w:val="007E383E"/>
    <w:rsid w:val="007E4912"/>
    <w:rsid w:val="007E4CE2"/>
    <w:rsid w:val="007E6F49"/>
    <w:rsid w:val="007E7547"/>
    <w:rsid w:val="007F18B8"/>
    <w:rsid w:val="007F2B89"/>
    <w:rsid w:val="007F2ECF"/>
    <w:rsid w:val="007F444D"/>
    <w:rsid w:val="007F4600"/>
    <w:rsid w:val="00802ED4"/>
    <w:rsid w:val="00805D7F"/>
    <w:rsid w:val="00811203"/>
    <w:rsid w:val="008121D8"/>
    <w:rsid w:val="00813681"/>
    <w:rsid w:val="00814D7C"/>
    <w:rsid w:val="00815698"/>
    <w:rsid w:val="00815F8F"/>
    <w:rsid w:val="00816151"/>
    <w:rsid w:val="008165DE"/>
    <w:rsid w:val="00816A2E"/>
    <w:rsid w:val="00817441"/>
    <w:rsid w:val="00820EFB"/>
    <w:rsid w:val="00822169"/>
    <w:rsid w:val="00823E50"/>
    <w:rsid w:val="00824457"/>
    <w:rsid w:val="008258C4"/>
    <w:rsid w:val="00827943"/>
    <w:rsid w:val="008326E2"/>
    <w:rsid w:val="00832E11"/>
    <w:rsid w:val="00834FA7"/>
    <w:rsid w:val="00835730"/>
    <w:rsid w:val="00836214"/>
    <w:rsid w:val="00837780"/>
    <w:rsid w:val="0084048B"/>
    <w:rsid w:val="008411C7"/>
    <w:rsid w:val="0084248B"/>
    <w:rsid w:val="00843909"/>
    <w:rsid w:val="0084454C"/>
    <w:rsid w:val="008474C5"/>
    <w:rsid w:val="0085134A"/>
    <w:rsid w:val="008514D5"/>
    <w:rsid w:val="008544DC"/>
    <w:rsid w:val="00854E5C"/>
    <w:rsid w:val="00855EC9"/>
    <w:rsid w:val="00857CFE"/>
    <w:rsid w:val="008619D7"/>
    <w:rsid w:val="008646DA"/>
    <w:rsid w:val="0086726F"/>
    <w:rsid w:val="008676E2"/>
    <w:rsid w:val="0087075D"/>
    <w:rsid w:val="008811C6"/>
    <w:rsid w:val="00881404"/>
    <w:rsid w:val="0088389C"/>
    <w:rsid w:val="00884B2A"/>
    <w:rsid w:val="008868CB"/>
    <w:rsid w:val="00892C02"/>
    <w:rsid w:val="00892C76"/>
    <w:rsid w:val="008932BC"/>
    <w:rsid w:val="00894842"/>
    <w:rsid w:val="008956BB"/>
    <w:rsid w:val="0089625B"/>
    <w:rsid w:val="0089667D"/>
    <w:rsid w:val="00897398"/>
    <w:rsid w:val="008976E0"/>
    <w:rsid w:val="008A3D50"/>
    <w:rsid w:val="008A52DD"/>
    <w:rsid w:val="008A57E8"/>
    <w:rsid w:val="008A584C"/>
    <w:rsid w:val="008B05D6"/>
    <w:rsid w:val="008B2724"/>
    <w:rsid w:val="008B5FEB"/>
    <w:rsid w:val="008B7620"/>
    <w:rsid w:val="008C045A"/>
    <w:rsid w:val="008C062F"/>
    <w:rsid w:val="008C1B78"/>
    <w:rsid w:val="008C2588"/>
    <w:rsid w:val="008C3178"/>
    <w:rsid w:val="008C3491"/>
    <w:rsid w:val="008C465E"/>
    <w:rsid w:val="008C7233"/>
    <w:rsid w:val="008C7FFD"/>
    <w:rsid w:val="008D14C2"/>
    <w:rsid w:val="008D1C9E"/>
    <w:rsid w:val="008D1F73"/>
    <w:rsid w:val="008D2056"/>
    <w:rsid w:val="008D29B9"/>
    <w:rsid w:val="008D31CA"/>
    <w:rsid w:val="008D3255"/>
    <w:rsid w:val="008D5F05"/>
    <w:rsid w:val="008D71E2"/>
    <w:rsid w:val="008E0E6B"/>
    <w:rsid w:val="008E12E1"/>
    <w:rsid w:val="008E3F81"/>
    <w:rsid w:val="008E42B9"/>
    <w:rsid w:val="008E4D7C"/>
    <w:rsid w:val="008F28D0"/>
    <w:rsid w:val="008F2A6A"/>
    <w:rsid w:val="008F2CA3"/>
    <w:rsid w:val="008F2E2D"/>
    <w:rsid w:val="008F3475"/>
    <w:rsid w:val="008F397B"/>
    <w:rsid w:val="008F4707"/>
    <w:rsid w:val="008F6695"/>
    <w:rsid w:val="008F7285"/>
    <w:rsid w:val="00902E5D"/>
    <w:rsid w:val="0090309B"/>
    <w:rsid w:val="00903A5A"/>
    <w:rsid w:val="00906131"/>
    <w:rsid w:val="009063AF"/>
    <w:rsid w:val="009100F3"/>
    <w:rsid w:val="00910614"/>
    <w:rsid w:val="00911BCF"/>
    <w:rsid w:val="00912DE3"/>
    <w:rsid w:val="00912EAD"/>
    <w:rsid w:val="00913624"/>
    <w:rsid w:val="009161C4"/>
    <w:rsid w:val="009169F0"/>
    <w:rsid w:val="00917104"/>
    <w:rsid w:val="009178C1"/>
    <w:rsid w:val="0092225F"/>
    <w:rsid w:val="00923003"/>
    <w:rsid w:val="00924BA9"/>
    <w:rsid w:val="00927E7B"/>
    <w:rsid w:val="00930A61"/>
    <w:rsid w:val="00931499"/>
    <w:rsid w:val="0093381E"/>
    <w:rsid w:val="009354A2"/>
    <w:rsid w:val="00935F63"/>
    <w:rsid w:val="009370F2"/>
    <w:rsid w:val="009370F4"/>
    <w:rsid w:val="00937DB3"/>
    <w:rsid w:val="009409BA"/>
    <w:rsid w:val="009436F8"/>
    <w:rsid w:val="009451FC"/>
    <w:rsid w:val="00946635"/>
    <w:rsid w:val="00946AF4"/>
    <w:rsid w:val="009472B3"/>
    <w:rsid w:val="00952181"/>
    <w:rsid w:val="00952C38"/>
    <w:rsid w:val="00954E58"/>
    <w:rsid w:val="009576BB"/>
    <w:rsid w:val="00961A68"/>
    <w:rsid w:val="009620CE"/>
    <w:rsid w:val="00963B61"/>
    <w:rsid w:val="00967553"/>
    <w:rsid w:val="00967A6E"/>
    <w:rsid w:val="00971550"/>
    <w:rsid w:val="009719FF"/>
    <w:rsid w:val="00972C17"/>
    <w:rsid w:val="00973886"/>
    <w:rsid w:val="00974B62"/>
    <w:rsid w:val="00975C38"/>
    <w:rsid w:val="00976543"/>
    <w:rsid w:val="00976D25"/>
    <w:rsid w:val="00976D7B"/>
    <w:rsid w:val="00983852"/>
    <w:rsid w:val="009838AC"/>
    <w:rsid w:val="0098546F"/>
    <w:rsid w:val="009859D5"/>
    <w:rsid w:val="00991B20"/>
    <w:rsid w:val="00992DC2"/>
    <w:rsid w:val="009944AD"/>
    <w:rsid w:val="00994C5A"/>
    <w:rsid w:val="009A2E57"/>
    <w:rsid w:val="009A31D1"/>
    <w:rsid w:val="009A4784"/>
    <w:rsid w:val="009A7AEA"/>
    <w:rsid w:val="009B3050"/>
    <w:rsid w:val="009B6397"/>
    <w:rsid w:val="009C0CC6"/>
    <w:rsid w:val="009C125E"/>
    <w:rsid w:val="009C2F51"/>
    <w:rsid w:val="009C4230"/>
    <w:rsid w:val="009C44FC"/>
    <w:rsid w:val="009C4F8F"/>
    <w:rsid w:val="009C5448"/>
    <w:rsid w:val="009D1264"/>
    <w:rsid w:val="009D2290"/>
    <w:rsid w:val="009D50FB"/>
    <w:rsid w:val="009D7170"/>
    <w:rsid w:val="009D7413"/>
    <w:rsid w:val="009E04ED"/>
    <w:rsid w:val="009E2BE5"/>
    <w:rsid w:val="009E3A98"/>
    <w:rsid w:val="009E4467"/>
    <w:rsid w:val="009F2D40"/>
    <w:rsid w:val="009F4EA6"/>
    <w:rsid w:val="009F522C"/>
    <w:rsid w:val="009F6C4A"/>
    <w:rsid w:val="009F6E31"/>
    <w:rsid w:val="00A00829"/>
    <w:rsid w:val="00A05000"/>
    <w:rsid w:val="00A0523E"/>
    <w:rsid w:val="00A05D0E"/>
    <w:rsid w:val="00A071AD"/>
    <w:rsid w:val="00A126C1"/>
    <w:rsid w:val="00A15DD6"/>
    <w:rsid w:val="00A17455"/>
    <w:rsid w:val="00A17860"/>
    <w:rsid w:val="00A20CA4"/>
    <w:rsid w:val="00A2115C"/>
    <w:rsid w:val="00A220B1"/>
    <w:rsid w:val="00A24479"/>
    <w:rsid w:val="00A24AAB"/>
    <w:rsid w:val="00A255C3"/>
    <w:rsid w:val="00A2679A"/>
    <w:rsid w:val="00A314E1"/>
    <w:rsid w:val="00A31F2A"/>
    <w:rsid w:val="00A320B8"/>
    <w:rsid w:val="00A32F68"/>
    <w:rsid w:val="00A352A7"/>
    <w:rsid w:val="00A35755"/>
    <w:rsid w:val="00A359E3"/>
    <w:rsid w:val="00A40C38"/>
    <w:rsid w:val="00A40D5B"/>
    <w:rsid w:val="00A42231"/>
    <w:rsid w:val="00A443E5"/>
    <w:rsid w:val="00A47934"/>
    <w:rsid w:val="00A47F20"/>
    <w:rsid w:val="00A54F2C"/>
    <w:rsid w:val="00A57D93"/>
    <w:rsid w:val="00A6147C"/>
    <w:rsid w:val="00A625D4"/>
    <w:rsid w:val="00A62625"/>
    <w:rsid w:val="00A65B56"/>
    <w:rsid w:val="00A6608D"/>
    <w:rsid w:val="00A66DDD"/>
    <w:rsid w:val="00A6708F"/>
    <w:rsid w:val="00A71C6B"/>
    <w:rsid w:val="00A72B82"/>
    <w:rsid w:val="00A74622"/>
    <w:rsid w:val="00A74BCF"/>
    <w:rsid w:val="00A74D72"/>
    <w:rsid w:val="00A760ED"/>
    <w:rsid w:val="00A763DC"/>
    <w:rsid w:val="00A77BEC"/>
    <w:rsid w:val="00A801E4"/>
    <w:rsid w:val="00A80F92"/>
    <w:rsid w:val="00A83F0B"/>
    <w:rsid w:val="00A8557A"/>
    <w:rsid w:val="00A91231"/>
    <w:rsid w:val="00A94048"/>
    <w:rsid w:val="00A940E7"/>
    <w:rsid w:val="00A96BEF"/>
    <w:rsid w:val="00A97D98"/>
    <w:rsid w:val="00AA25AF"/>
    <w:rsid w:val="00AA35FB"/>
    <w:rsid w:val="00AA52AB"/>
    <w:rsid w:val="00AA7B2E"/>
    <w:rsid w:val="00AB0523"/>
    <w:rsid w:val="00AB0919"/>
    <w:rsid w:val="00AB1998"/>
    <w:rsid w:val="00AB3156"/>
    <w:rsid w:val="00AB3E00"/>
    <w:rsid w:val="00AB60C1"/>
    <w:rsid w:val="00AB7C6D"/>
    <w:rsid w:val="00AC45D2"/>
    <w:rsid w:val="00AC717D"/>
    <w:rsid w:val="00AC75E6"/>
    <w:rsid w:val="00AD063D"/>
    <w:rsid w:val="00AD086A"/>
    <w:rsid w:val="00AD1102"/>
    <w:rsid w:val="00AD112F"/>
    <w:rsid w:val="00AD257F"/>
    <w:rsid w:val="00AD30C0"/>
    <w:rsid w:val="00AD4B64"/>
    <w:rsid w:val="00AD5F5D"/>
    <w:rsid w:val="00AD6484"/>
    <w:rsid w:val="00AD74AC"/>
    <w:rsid w:val="00AD74DB"/>
    <w:rsid w:val="00AE20AD"/>
    <w:rsid w:val="00AE26B6"/>
    <w:rsid w:val="00AE2CE5"/>
    <w:rsid w:val="00AE3D00"/>
    <w:rsid w:val="00AE7306"/>
    <w:rsid w:val="00AE73FB"/>
    <w:rsid w:val="00AF166F"/>
    <w:rsid w:val="00AF53D5"/>
    <w:rsid w:val="00AF690A"/>
    <w:rsid w:val="00B002CF"/>
    <w:rsid w:val="00B01614"/>
    <w:rsid w:val="00B01AB6"/>
    <w:rsid w:val="00B01B57"/>
    <w:rsid w:val="00B03AC5"/>
    <w:rsid w:val="00B03C92"/>
    <w:rsid w:val="00B040A9"/>
    <w:rsid w:val="00B06A6C"/>
    <w:rsid w:val="00B06AA6"/>
    <w:rsid w:val="00B06AFB"/>
    <w:rsid w:val="00B11014"/>
    <w:rsid w:val="00B1456D"/>
    <w:rsid w:val="00B21C24"/>
    <w:rsid w:val="00B224DA"/>
    <w:rsid w:val="00B24A9C"/>
    <w:rsid w:val="00B253C5"/>
    <w:rsid w:val="00B261FA"/>
    <w:rsid w:val="00B27BF9"/>
    <w:rsid w:val="00B30036"/>
    <w:rsid w:val="00B30383"/>
    <w:rsid w:val="00B30B35"/>
    <w:rsid w:val="00B314DC"/>
    <w:rsid w:val="00B32026"/>
    <w:rsid w:val="00B34267"/>
    <w:rsid w:val="00B342A2"/>
    <w:rsid w:val="00B351B9"/>
    <w:rsid w:val="00B374D5"/>
    <w:rsid w:val="00B416D8"/>
    <w:rsid w:val="00B4348F"/>
    <w:rsid w:val="00B43CCA"/>
    <w:rsid w:val="00B43EB2"/>
    <w:rsid w:val="00B43F51"/>
    <w:rsid w:val="00B444EF"/>
    <w:rsid w:val="00B4529A"/>
    <w:rsid w:val="00B455BE"/>
    <w:rsid w:val="00B47DBF"/>
    <w:rsid w:val="00B51876"/>
    <w:rsid w:val="00B5333E"/>
    <w:rsid w:val="00B547B7"/>
    <w:rsid w:val="00B54823"/>
    <w:rsid w:val="00B5566B"/>
    <w:rsid w:val="00B55A1F"/>
    <w:rsid w:val="00B55B1D"/>
    <w:rsid w:val="00B569B4"/>
    <w:rsid w:val="00B57FFC"/>
    <w:rsid w:val="00B60AC2"/>
    <w:rsid w:val="00B6140B"/>
    <w:rsid w:val="00B61ACE"/>
    <w:rsid w:val="00B65B4C"/>
    <w:rsid w:val="00B67440"/>
    <w:rsid w:val="00B70C64"/>
    <w:rsid w:val="00B71612"/>
    <w:rsid w:val="00B76A6A"/>
    <w:rsid w:val="00B80BBA"/>
    <w:rsid w:val="00B83738"/>
    <w:rsid w:val="00B84148"/>
    <w:rsid w:val="00B8483B"/>
    <w:rsid w:val="00B863A2"/>
    <w:rsid w:val="00B864A9"/>
    <w:rsid w:val="00B86876"/>
    <w:rsid w:val="00B86FDF"/>
    <w:rsid w:val="00B87ED6"/>
    <w:rsid w:val="00B906A9"/>
    <w:rsid w:val="00B94302"/>
    <w:rsid w:val="00B94FE9"/>
    <w:rsid w:val="00B97A45"/>
    <w:rsid w:val="00B97B61"/>
    <w:rsid w:val="00BA0A66"/>
    <w:rsid w:val="00BA15E3"/>
    <w:rsid w:val="00BA318A"/>
    <w:rsid w:val="00BA67E4"/>
    <w:rsid w:val="00BB06E2"/>
    <w:rsid w:val="00BB0BDE"/>
    <w:rsid w:val="00BB279B"/>
    <w:rsid w:val="00BB4987"/>
    <w:rsid w:val="00BB76F5"/>
    <w:rsid w:val="00BB7AEE"/>
    <w:rsid w:val="00BC02C2"/>
    <w:rsid w:val="00BC25C9"/>
    <w:rsid w:val="00BC476D"/>
    <w:rsid w:val="00BD095E"/>
    <w:rsid w:val="00BD305A"/>
    <w:rsid w:val="00BD3358"/>
    <w:rsid w:val="00BD3D20"/>
    <w:rsid w:val="00BD73FB"/>
    <w:rsid w:val="00BE16B3"/>
    <w:rsid w:val="00BE2087"/>
    <w:rsid w:val="00BE3E03"/>
    <w:rsid w:val="00BE41F0"/>
    <w:rsid w:val="00BE48D8"/>
    <w:rsid w:val="00BE6A42"/>
    <w:rsid w:val="00BE6B85"/>
    <w:rsid w:val="00BE6DD7"/>
    <w:rsid w:val="00BE747C"/>
    <w:rsid w:val="00BE7612"/>
    <w:rsid w:val="00BF0A6C"/>
    <w:rsid w:val="00BF19EE"/>
    <w:rsid w:val="00BF3DBD"/>
    <w:rsid w:val="00BF49BA"/>
    <w:rsid w:val="00BF5053"/>
    <w:rsid w:val="00BF64DC"/>
    <w:rsid w:val="00C0025E"/>
    <w:rsid w:val="00C0425B"/>
    <w:rsid w:val="00C056E7"/>
    <w:rsid w:val="00C0731F"/>
    <w:rsid w:val="00C1013B"/>
    <w:rsid w:val="00C1039D"/>
    <w:rsid w:val="00C1090D"/>
    <w:rsid w:val="00C1097C"/>
    <w:rsid w:val="00C11C4D"/>
    <w:rsid w:val="00C156E3"/>
    <w:rsid w:val="00C17D09"/>
    <w:rsid w:val="00C210EC"/>
    <w:rsid w:val="00C214DE"/>
    <w:rsid w:val="00C215CA"/>
    <w:rsid w:val="00C22E7B"/>
    <w:rsid w:val="00C264D8"/>
    <w:rsid w:val="00C31AB1"/>
    <w:rsid w:val="00C3380B"/>
    <w:rsid w:val="00C369AB"/>
    <w:rsid w:val="00C45156"/>
    <w:rsid w:val="00C46DAD"/>
    <w:rsid w:val="00C47513"/>
    <w:rsid w:val="00C51599"/>
    <w:rsid w:val="00C55CB1"/>
    <w:rsid w:val="00C56822"/>
    <w:rsid w:val="00C62DD8"/>
    <w:rsid w:val="00C62F6F"/>
    <w:rsid w:val="00C65216"/>
    <w:rsid w:val="00C6566C"/>
    <w:rsid w:val="00C657BA"/>
    <w:rsid w:val="00C67A24"/>
    <w:rsid w:val="00C7089B"/>
    <w:rsid w:val="00C70EC8"/>
    <w:rsid w:val="00C72BE3"/>
    <w:rsid w:val="00C72CF8"/>
    <w:rsid w:val="00C739FA"/>
    <w:rsid w:val="00C7787D"/>
    <w:rsid w:val="00C77A23"/>
    <w:rsid w:val="00C80F70"/>
    <w:rsid w:val="00C842EA"/>
    <w:rsid w:val="00C850AE"/>
    <w:rsid w:val="00C8674F"/>
    <w:rsid w:val="00C8779B"/>
    <w:rsid w:val="00C90FBC"/>
    <w:rsid w:val="00C9162D"/>
    <w:rsid w:val="00C94DCD"/>
    <w:rsid w:val="00C9585B"/>
    <w:rsid w:val="00CA2519"/>
    <w:rsid w:val="00CA42B7"/>
    <w:rsid w:val="00CB322F"/>
    <w:rsid w:val="00CB38E8"/>
    <w:rsid w:val="00CB3EB8"/>
    <w:rsid w:val="00CB4C02"/>
    <w:rsid w:val="00CB53F1"/>
    <w:rsid w:val="00CB594F"/>
    <w:rsid w:val="00CB6135"/>
    <w:rsid w:val="00CB6893"/>
    <w:rsid w:val="00CC24BF"/>
    <w:rsid w:val="00CC4336"/>
    <w:rsid w:val="00CC68A5"/>
    <w:rsid w:val="00CC7378"/>
    <w:rsid w:val="00CD0280"/>
    <w:rsid w:val="00CD048A"/>
    <w:rsid w:val="00CD175C"/>
    <w:rsid w:val="00CD1A46"/>
    <w:rsid w:val="00CD44A1"/>
    <w:rsid w:val="00CE0743"/>
    <w:rsid w:val="00CE07E6"/>
    <w:rsid w:val="00CE65FF"/>
    <w:rsid w:val="00CE7114"/>
    <w:rsid w:val="00CF02D9"/>
    <w:rsid w:val="00CF21BD"/>
    <w:rsid w:val="00CF2402"/>
    <w:rsid w:val="00CF4836"/>
    <w:rsid w:val="00D0255C"/>
    <w:rsid w:val="00D04EE9"/>
    <w:rsid w:val="00D05B26"/>
    <w:rsid w:val="00D06955"/>
    <w:rsid w:val="00D07704"/>
    <w:rsid w:val="00D10FA5"/>
    <w:rsid w:val="00D1171B"/>
    <w:rsid w:val="00D141BA"/>
    <w:rsid w:val="00D15D30"/>
    <w:rsid w:val="00D17EC5"/>
    <w:rsid w:val="00D20616"/>
    <w:rsid w:val="00D2210A"/>
    <w:rsid w:val="00D3130A"/>
    <w:rsid w:val="00D33883"/>
    <w:rsid w:val="00D34EC4"/>
    <w:rsid w:val="00D41396"/>
    <w:rsid w:val="00D41576"/>
    <w:rsid w:val="00D43317"/>
    <w:rsid w:val="00D44D77"/>
    <w:rsid w:val="00D45FAE"/>
    <w:rsid w:val="00D462F7"/>
    <w:rsid w:val="00D46A69"/>
    <w:rsid w:val="00D51595"/>
    <w:rsid w:val="00D5278E"/>
    <w:rsid w:val="00D53B08"/>
    <w:rsid w:val="00D5500A"/>
    <w:rsid w:val="00D558A3"/>
    <w:rsid w:val="00D61EB6"/>
    <w:rsid w:val="00D63A26"/>
    <w:rsid w:val="00D63B50"/>
    <w:rsid w:val="00D64AC5"/>
    <w:rsid w:val="00D67C90"/>
    <w:rsid w:val="00D67DA4"/>
    <w:rsid w:val="00D73035"/>
    <w:rsid w:val="00D77E6C"/>
    <w:rsid w:val="00D824E5"/>
    <w:rsid w:val="00D842CA"/>
    <w:rsid w:val="00D862F9"/>
    <w:rsid w:val="00D8718B"/>
    <w:rsid w:val="00D8753A"/>
    <w:rsid w:val="00D95960"/>
    <w:rsid w:val="00D96064"/>
    <w:rsid w:val="00D96A67"/>
    <w:rsid w:val="00D96B8F"/>
    <w:rsid w:val="00D978FD"/>
    <w:rsid w:val="00DA1A1C"/>
    <w:rsid w:val="00DA73D0"/>
    <w:rsid w:val="00DB363E"/>
    <w:rsid w:val="00DB3E61"/>
    <w:rsid w:val="00DB42A7"/>
    <w:rsid w:val="00DB7957"/>
    <w:rsid w:val="00DC04D0"/>
    <w:rsid w:val="00DC153C"/>
    <w:rsid w:val="00DC1C8A"/>
    <w:rsid w:val="00DC362B"/>
    <w:rsid w:val="00DC6A89"/>
    <w:rsid w:val="00DC7071"/>
    <w:rsid w:val="00DD0EC0"/>
    <w:rsid w:val="00DD1EC0"/>
    <w:rsid w:val="00DE14BC"/>
    <w:rsid w:val="00DE27EA"/>
    <w:rsid w:val="00DE3808"/>
    <w:rsid w:val="00DE7446"/>
    <w:rsid w:val="00DE7EB6"/>
    <w:rsid w:val="00DF0F82"/>
    <w:rsid w:val="00DF1CA4"/>
    <w:rsid w:val="00DF5EF4"/>
    <w:rsid w:val="00E028C7"/>
    <w:rsid w:val="00E02CA2"/>
    <w:rsid w:val="00E0305B"/>
    <w:rsid w:val="00E04F2A"/>
    <w:rsid w:val="00E05F86"/>
    <w:rsid w:val="00E07B79"/>
    <w:rsid w:val="00E07C18"/>
    <w:rsid w:val="00E10CAA"/>
    <w:rsid w:val="00E1137D"/>
    <w:rsid w:val="00E11BD7"/>
    <w:rsid w:val="00E12F9F"/>
    <w:rsid w:val="00E1588A"/>
    <w:rsid w:val="00E16FAB"/>
    <w:rsid w:val="00E17D7F"/>
    <w:rsid w:val="00E21F8A"/>
    <w:rsid w:val="00E23699"/>
    <w:rsid w:val="00E23809"/>
    <w:rsid w:val="00E23A83"/>
    <w:rsid w:val="00E3096A"/>
    <w:rsid w:val="00E31288"/>
    <w:rsid w:val="00E31691"/>
    <w:rsid w:val="00E31787"/>
    <w:rsid w:val="00E3389C"/>
    <w:rsid w:val="00E33F54"/>
    <w:rsid w:val="00E37C7D"/>
    <w:rsid w:val="00E425B1"/>
    <w:rsid w:val="00E425C3"/>
    <w:rsid w:val="00E42A9A"/>
    <w:rsid w:val="00E44EDB"/>
    <w:rsid w:val="00E471F8"/>
    <w:rsid w:val="00E478A6"/>
    <w:rsid w:val="00E513BE"/>
    <w:rsid w:val="00E5218A"/>
    <w:rsid w:val="00E55894"/>
    <w:rsid w:val="00E56F30"/>
    <w:rsid w:val="00E573FD"/>
    <w:rsid w:val="00E57899"/>
    <w:rsid w:val="00E63C59"/>
    <w:rsid w:val="00E70483"/>
    <w:rsid w:val="00E70621"/>
    <w:rsid w:val="00E7318A"/>
    <w:rsid w:val="00E7360A"/>
    <w:rsid w:val="00E73884"/>
    <w:rsid w:val="00E740FA"/>
    <w:rsid w:val="00E7539B"/>
    <w:rsid w:val="00E774B5"/>
    <w:rsid w:val="00E81396"/>
    <w:rsid w:val="00E84BE7"/>
    <w:rsid w:val="00E84DDD"/>
    <w:rsid w:val="00E85BE3"/>
    <w:rsid w:val="00E8650B"/>
    <w:rsid w:val="00E87576"/>
    <w:rsid w:val="00E90EF7"/>
    <w:rsid w:val="00E91F20"/>
    <w:rsid w:val="00E96E8F"/>
    <w:rsid w:val="00E9798E"/>
    <w:rsid w:val="00EA111E"/>
    <w:rsid w:val="00EA417E"/>
    <w:rsid w:val="00EB0C61"/>
    <w:rsid w:val="00EB6D26"/>
    <w:rsid w:val="00EB6D7B"/>
    <w:rsid w:val="00EC0546"/>
    <w:rsid w:val="00EC0AD1"/>
    <w:rsid w:val="00EC2147"/>
    <w:rsid w:val="00EC75FC"/>
    <w:rsid w:val="00ED180B"/>
    <w:rsid w:val="00ED2578"/>
    <w:rsid w:val="00ED607F"/>
    <w:rsid w:val="00EE04B7"/>
    <w:rsid w:val="00EE0518"/>
    <w:rsid w:val="00EE1A62"/>
    <w:rsid w:val="00EE1B9E"/>
    <w:rsid w:val="00EE1D1A"/>
    <w:rsid w:val="00EE1FBA"/>
    <w:rsid w:val="00EE36EB"/>
    <w:rsid w:val="00EE395F"/>
    <w:rsid w:val="00EE4073"/>
    <w:rsid w:val="00EF138B"/>
    <w:rsid w:val="00EF152F"/>
    <w:rsid w:val="00EF1B79"/>
    <w:rsid w:val="00EF2D4C"/>
    <w:rsid w:val="00EF4EF3"/>
    <w:rsid w:val="00EF6DFA"/>
    <w:rsid w:val="00EF7576"/>
    <w:rsid w:val="00F00529"/>
    <w:rsid w:val="00F02D0C"/>
    <w:rsid w:val="00F03D55"/>
    <w:rsid w:val="00F04E86"/>
    <w:rsid w:val="00F04E95"/>
    <w:rsid w:val="00F07DA4"/>
    <w:rsid w:val="00F148C7"/>
    <w:rsid w:val="00F15219"/>
    <w:rsid w:val="00F152B3"/>
    <w:rsid w:val="00F165CB"/>
    <w:rsid w:val="00F172B6"/>
    <w:rsid w:val="00F21056"/>
    <w:rsid w:val="00F2141D"/>
    <w:rsid w:val="00F2219F"/>
    <w:rsid w:val="00F225C5"/>
    <w:rsid w:val="00F23007"/>
    <w:rsid w:val="00F25F00"/>
    <w:rsid w:val="00F27E73"/>
    <w:rsid w:val="00F27F8B"/>
    <w:rsid w:val="00F31CFC"/>
    <w:rsid w:val="00F354B5"/>
    <w:rsid w:val="00F35B15"/>
    <w:rsid w:val="00F35E5F"/>
    <w:rsid w:val="00F4187A"/>
    <w:rsid w:val="00F43B3A"/>
    <w:rsid w:val="00F443D3"/>
    <w:rsid w:val="00F44AD3"/>
    <w:rsid w:val="00F44C61"/>
    <w:rsid w:val="00F45DCB"/>
    <w:rsid w:val="00F46080"/>
    <w:rsid w:val="00F47BB4"/>
    <w:rsid w:val="00F50A9C"/>
    <w:rsid w:val="00F513E3"/>
    <w:rsid w:val="00F5190F"/>
    <w:rsid w:val="00F52522"/>
    <w:rsid w:val="00F537B9"/>
    <w:rsid w:val="00F603CD"/>
    <w:rsid w:val="00F6122D"/>
    <w:rsid w:val="00F64A75"/>
    <w:rsid w:val="00F73E31"/>
    <w:rsid w:val="00F742D5"/>
    <w:rsid w:val="00F74E26"/>
    <w:rsid w:val="00F75632"/>
    <w:rsid w:val="00F80CE5"/>
    <w:rsid w:val="00F81D2F"/>
    <w:rsid w:val="00F87A8C"/>
    <w:rsid w:val="00F909C2"/>
    <w:rsid w:val="00F90F7D"/>
    <w:rsid w:val="00F93FD7"/>
    <w:rsid w:val="00F94EA7"/>
    <w:rsid w:val="00F958A2"/>
    <w:rsid w:val="00F96D79"/>
    <w:rsid w:val="00F9745A"/>
    <w:rsid w:val="00FA0875"/>
    <w:rsid w:val="00FA15D3"/>
    <w:rsid w:val="00FA331F"/>
    <w:rsid w:val="00FA416E"/>
    <w:rsid w:val="00FA42B2"/>
    <w:rsid w:val="00FA447C"/>
    <w:rsid w:val="00FB00B5"/>
    <w:rsid w:val="00FB1F26"/>
    <w:rsid w:val="00FB2443"/>
    <w:rsid w:val="00FB255B"/>
    <w:rsid w:val="00FB3AAC"/>
    <w:rsid w:val="00FB4FAE"/>
    <w:rsid w:val="00FB6DB1"/>
    <w:rsid w:val="00FB7D66"/>
    <w:rsid w:val="00FC0BD2"/>
    <w:rsid w:val="00FC3B1B"/>
    <w:rsid w:val="00FC3EB8"/>
    <w:rsid w:val="00FC4B51"/>
    <w:rsid w:val="00FD183A"/>
    <w:rsid w:val="00FD37EC"/>
    <w:rsid w:val="00FD4801"/>
    <w:rsid w:val="00FD5C56"/>
    <w:rsid w:val="00FE0B3F"/>
    <w:rsid w:val="00FE111D"/>
    <w:rsid w:val="00FE1EA5"/>
    <w:rsid w:val="00FE4747"/>
    <w:rsid w:val="00FE5188"/>
    <w:rsid w:val="00FE5E63"/>
    <w:rsid w:val="00FE7D13"/>
    <w:rsid w:val="00FF09FD"/>
    <w:rsid w:val="00FF0B8B"/>
    <w:rsid w:val="00FF0F63"/>
    <w:rsid w:val="00FF1DA9"/>
    <w:rsid w:val="00FF29C2"/>
    <w:rsid w:val="00FF5216"/>
    <w:rsid w:val="00FF61F6"/>
    <w:rsid w:val="00FF661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7825"/>
    <o:shapelayout v:ext="edit">
      <o:idmap v:ext="edit" data="1"/>
    </o:shapelayout>
  </w:shapeDefaults>
  <w:decimalSymbol w:val=","/>
  <w:listSeparator w:val=";"/>
  <w14:docId w14:val="54184391"/>
  <w15:docId w15:val="{90926DC5-A884-4907-9657-7EAEA187F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4E18"/>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3D585A"/>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3D585A"/>
  </w:style>
  <w:style w:type="paragraph" w:styleId="Pta">
    <w:name w:val="footer"/>
    <w:basedOn w:val="Normlny"/>
    <w:link w:val="PtaChar"/>
    <w:uiPriority w:val="99"/>
    <w:unhideWhenUsed/>
    <w:rsid w:val="003D585A"/>
    <w:pPr>
      <w:tabs>
        <w:tab w:val="center" w:pos="4680"/>
        <w:tab w:val="right" w:pos="9360"/>
      </w:tabs>
      <w:spacing w:after="0" w:line="240" w:lineRule="auto"/>
    </w:pPr>
  </w:style>
  <w:style w:type="character" w:customStyle="1" w:styleId="PtaChar">
    <w:name w:val="Päta Char"/>
    <w:basedOn w:val="Predvolenpsmoodseku"/>
    <w:link w:val="Pta"/>
    <w:uiPriority w:val="99"/>
    <w:rsid w:val="003D585A"/>
  </w:style>
  <w:style w:type="table" w:customStyle="1" w:styleId="TableGrid1">
    <w:name w:val="Table Grid1"/>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
    <w:name w:val="aNormal"/>
    <w:qFormat/>
    <w:rsid w:val="006F41F2"/>
    <w:pPr>
      <w:spacing w:before="120" w:after="120" w:line="276" w:lineRule="auto"/>
      <w:jc w:val="both"/>
    </w:pPr>
    <w:rPr>
      <w:rFonts w:ascii="Calibri" w:eastAsia="Times New Roman" w:hAnsi="Calibri" w:cs="Times New Roman"/>
      <w:color w:val="000000"/>
      <w:szCs w:val="48"/>
    </w:rPr>
  </w:style>
  <w:style w:type="paragraph" w:customStyle="1" w:styleId="Predvolen">
    <w:name w:val="Predvolené"/>
    <w:uiPriority w:val="99"/>
    <w:rsid w:val="00FE5E6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7606B5"/>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7606B5"/>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unhideWhenUsed/>
    <w:rsid w:val="00B80BBA"/>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rsid w:val="00B80BBA"/>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B80BBA"/>
    <w:rPr>
      <w:vertAlign w:val="superscript"/>
    </w:rPr>
  </w:style>
  <w:style w:type="character" w:styleId="Zvraznenie">
    <w:name w:val="Emphasis"/>
    <w:basedOn w:val="Predvolenpsmoodseku"/>
    <w:uiPriority w:val="20"/>
    <w:qFormat/>
    <w:rsid w:val="004552ED"/>
    <w:rPr>
      <w:i/>
      <w:iCs/>
    </w:rPr>
  </w:style>
  <w:style w:type="character" w:styleId="Siln">
    <w:name w:val="Strong"/>
    <w:basedOn w:val="Predvolenpsmoodseku"/>
    <w:uiPriority w:val="22"/>
    <w:qFormat/>
    <w:rsid w:val="0006731B"/>
    <w:rPr>
      <w:b/>
      <w:bCs/>
    </w:rPr>
  </w:style>
  <w:style w:type="character" w:styleId="Hypertextovprepojenie">
    <w:name w:val="Hyperlink"/>
    <w:basedOn w:val="Predvolenpsmoodseku"/>
    <w:uiPriority w:val="99"/>
    <w:unhideWhenUsed/>
    <w:rsid w:val="00D96A67"/>
    <w:rPr>
      <w:color w:val="0563C1" w:themeColor="hyperlink"/>
      <w:u w:val="single"/>
    </w:rPr>
  </w:style>
  <w:style w:type="paragraph" w:styleId="Revzia">
    <w:name w:val="Revision"/>
    <w:hidden/>
    <w:uiPriority w:val="99"/>
    <w:semiHidden/>
    <w:rsid w:val="001D29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303">
      <w:bodyDiv w:val="1"/>
      <w:marLeft w:val="0"/>
      <w:marRight w:val="0"/>
      <w:marTop w:val="0"/>
      <w:marBottom w:val="0"/>
      <w:divBdr>
        <w:top w:val="none" w:sz="0" w:space="0" w:color="auto"/>
        <w:left w:val="none" w:sz="0" w:space="0" w:color="auto"/>
        <w:bottom w:val="none" w:sz="0" w:space="0" w:color="auto"/>
        <w:right w:val="none" w:sz="0" w:space="0" w:color="auto"/>
      </w:divBdr>
    </w:div>
    <w:div w:id="21983134">
      <w:bodyDiv w:val="1"/>
      <w:marLeft w:val="0"/>
      <w:marRight w:val="0"/>
      <w:marTop w:val="0"/>
      <w:marBottom w:val="0"/>
      <w:divBdr>
        <w:top w:val="none" w:sz="0" w:space="0" w:color="auto"/>
        <w:left w:val="none" w:sz="0" w:space="0" w:color="auto"/>
        <w:bottom w:val="none" w:sz="0" w:space="0" w:color="auto"/>
        <w:right w:val="none" w:sz="0" w:space="0" w:color="auto"/>
      </w:divBdr>
    </w:div>
    <w:div w:id="53820386">
      <w:bodyDiv w:val="1"/>
      <w:marLeft w:val="0"/>
      <w:marRight w:val="0"/>
      <w:marTop w:val="0"/>
      <w:marBottom w:val="0"/>
      <w:divBdr>
        <w:top w:val="none" w:sz="0" w:space="0" w:color="auto"/>
        <w:left w:val="none" w:sz="0" w:space="0" w:color="auto"/>
        <w:bottom w:val="none" w:sz="0" w:space="0" w:color="auto"/>
        <w:right w:val="none" w:sz="0" w:space="0" w:color="auto"/>
      </w:divBdr>
    </w:div>
    <w:div w:id="200362286">
      <w:bodyDiv w:val="1"/>
      <w:marLeft w:val="0"/>
      <w:marRight w:val="0"/>
      <w:marTop w:val="0"/>
      <w:marBottom w:val="0"/>
      <w:divBdr>
        <w:top w:val="none" w:sz="0" w:space="0" w:color="auto"/>
        <w:left w:val="none" w:sz="0" w:space="0" w:color="auto"/>
        <w:bottom w:val="none" w:sz="0" w:space="0" w:color="auto"/>
        <w:right w:val="none" w:sz="0" w:space="0" w:color="auto"/>
      </w:divBdr>
    </w:div>
    <w:div w:id="494347852">
      <w:bodyDiv w:val="1"/>
      <w:marLeft w:val="0"/>
      <w:marRight w:val="0"/>
      <w:marTop w:val="0"/>
      <w:marBottom w:val="0"/>
      <w:divBdr>
        <w:top w:val="none" w:sz="0" w:space="0" w:color="auto"/>
        <w:left w:val="none" w:sz="0" w:space="0" w:color="auto"/>
        <w:bottom w:val="none" w:sz="0" w:space="0" w:color="auto"/>
        <w:right w:val="none" w:sz="0" w:space="0" w:color="auto"/>
      </w:divBdr>
      <w:divsChild>
        <w:div w:id="1766657649">
          <w:marLeft w:val="0"/>
          <w:marRight w:val="0"/>
          <w:marTop w:val="0"/>
          <w:marBottom w:val="150"/>
          <w:divBdr>
            <w:top w:val="none" w:sz="0" w:space="0" w:color="auto"/>
            <w:left w:val="none" w:sz="0" w:space="0" w:color="auto"/>
            <w:bottom w:val="none" w:sz="0" w:space="0" w:color="auto"/>
            <w:right w:val="none" w:sz="0" w:space="0" w:color="auto"/>
          </w:divBdr>
          <w:divsChild>
            <w:div w:id="165169103">
              <w:marLeft w:val="0"/>
              <w:marRight w:val="0"/>
              <w:marTop w:val="0"/>
              <w:marBottom w:val="750"/>
              <w:divBdr>
                <w:top w:val="none" w:sz="0" w:space="0" w:color="auto"/>
                <w:left w:val="none" w:sz="0" w:space="0" w:color="auto"/>
                <w:bottom w:val="none" w:sz="0" w:space="0" w:color="auto"/>
                <w:right w:val="none" w:sz="0" w:space="0" w:color="auto"/>
              </w:divBdr>
              <w:divsChild>
                <w:div w:id="1239906336">
                  <w:marLeft w:val="0"/>
                  <w:marRight w:val="0"/>
                  <w:marTop w:val="0"/>
                  <w:marBottom w:val="0"/>
                  <w:divBdr>
                    <w:top w:val="none" w:sz="0" w:space="0" w:color="auto"/>
                    <w:left w:val="none" w:sz="0" w:space="0" w:color="auto"/>
                    <w:bottom w:val="none" w:sz="0" w:space="0" w:color="auto"/>
                    <w:right w:val="none" w:sz="0" w:space="0" w:color="auto"/>
                  </w:divBdr>
                  <w:divsChild>
                    <w:div w:id="199051755">
                      <w:marLeft w:val="450"/>
                      <w:marRight w:val="0"/>
                      <w:marTop w:val="0"/>
                      <w:marBottom w:val="0"/>
                      <w:divBdr>
                        <w:top w:val="none" w:sz="0" w:space="0" w:color="auto"/>
                        <w:left w:val="none" w:sz="0" w:space="0" w:color="auto"/>
                        <w:bottom w:val="none" w:sz="0" w:space="0" w:color="auto"/>
                        <w:right w:val="none" w:sz="0" w:space="0" w:color="auto"/>
                      </w:divBdr>
                      <w:divsChild>
                        <w:div w:id="1150370164">
                          <w:marLeft w:val="0"/>
                          <w:marRight w:val="0"/>
                          <w:marTop w:val="0"/>
                          <w:marBottom w:val="0"/>
                          <w:divBdr>
                            <w:top w:val="none" w:sz="0" w:space="0" w:color="auto"/>
                            <w:left w:val="none" w:sz="0" w:space="0" w:color="auto"/>
                            <w:bottom w:val="none" w:sz="0" w:space="0" w:color="auto"/>
                            <w:right w:val="none" w:sz="0" w:space="0" w:color="auto"/>
                          </w:divBdr>
                          <w:divsChild>
                            <w:div w:id="10440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748596">
      <w:bodyDiv w:val="1"/>
      <w:marLeft w:val="0"/>
      <w:marRight w:val="0"/>
      <w:marTop w:val="0"/>
      <w:marBottom w:val="0"/>
      <w:divBdr>
        <w:top w:val="none" w:sz="0" w:space="0" w:color="auto"/>
        <w:left w:val="none" w:sz="0" w:space="0" w:color="auto"/>
        <w:bottom w:val="none" w:sz="0" w:space="0" w:color="auto"/>
        <w:right w:val="none" w:sz="0" w:space="0" w:color="auto"/>
      </w:divBdr>
    </w:div>
    <w:div w:id="574706787">
      <w:bodyDiv w:val="1"/>
      <w:marLeft w:val="0"/>
      <w:marRight w:val="0"/>
      <w:marTop w:val="0"/>
      <w:marBottom w:val="0"/>
      <w:divBdr>
        <w:top w:val="none" w:sz="0" w:space="0" w:color="auto"/>
        <w:left w:val="none" w:sz="0" w:space="0" w:color="auto"/>
        <w:bottom w:val="none" w:sz="0" w:space="0" w:color="auto"/>
        <w:right w:val="none" w:sz="0" w:space="0" w:color="auto"/>
      </w:divBdr>
      <w:divsChild>
        <w:div w:id="2091923381">
          <w:marLeft w:val="0"/>
          <w:marRight w:val="0"/>
          <w:marTop w:val="0"/>
          <w:marBottom w:val="0"/>
          <w:divBdr>
            <w:top w:val="none" w:sz="0" w:space="0" w:color="auto"/>
            <w:left w:val="none" w:sz="0" w:space="0" w:color="auto"/>
            <w:bottom w:val="none" w:sz="0" w:space="0" w:color="auto"/>
            <w:right w:val="none" w:sz="0" w:space="0" w:color="auto"/>
          </w:divBdr>
          <w:divsChild>
            <w:div w:id="171536255">
              <w:marLeft w:val="0"/>
              <w:marRight w:val="0"/>
              <w:marTop w:val="0"/>
              <w:marBottom w:val="0"/>
              <w:divBdr>
                <w:top w:val="none" w:sz="0" w:space="0" w:color="auto"/>
                <w:left w:val="none" w:sz="0" w:space="0" w:color="auto"/>
                <w:bottom w:val="none" w:sz="0" w:space="0" w:color="auto"/>
                <w:right w:val="none" w:sz="0" w:space="0" w:color="auto"/>
              </w:divBdr>
              <w:divsChild>
                <w:div w:id="14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614445">
      <w:bodyDiv w:val="1"/>
      <w:marLeft w:val="0"/>
      <w:marRight w:val="0"/>
      <w:marTop w:val="0"/>
      <w:marBottom w:val="0"/>
      <w:divBdr>
        <w:top w:val="none" w:sz="0" w:space="0" w:color="auto"/>
        <w:left w:val="none" w:sz="0" w:space="0" w:color="auto"/>
        <w:bottom w:val="none" w:sz="0" w:space="0" w:color="auto"/>
        <w:right w:val="none" w:sz="0" w:space="0" w:color="auto"/>
      </w:divBdr>
    </w:div>
    <w:div w:id="677389340">
      <w:bodyDiv w:val="1"/>
      <w:marLeft w:val="0"/>
      <w:marRight w:val="0"/>
      <w:marTop w:val="0"/>
      <w:marBottom w:val="0"/>
      <w:divBdr>
        <w:top w:val="none" w:sz="0" w:space="0" w:color="auto"/>
        <w:left w:val="none" w:sz="0" w:space="0" w:color="auto"/>
        <w:bottom w:val="none" w:sz="0" w:space="0" w:color="auto"/>
        <w:right w:val="none" w:sz="0" w:space="0" w:color="auto"/>
      </w:divBdr>
    </w:div>
    <w:div w:id="1035621567">
      <w:bodyDiv w:val="1"/>
      <w:marLeft w:val="0"/>
      <w:marRight w:val="0"/>
      <w:marTop w:val="0"/>
      <w:marBottom w:val="0"/>
      <w:divBdr>
        <w:top w:val="none" w:sz="0" w:space="0" w:color="auto"/>
        <w:left w:val="none" w:sz="0" w:space="0" w:color="auto"/>
        <w:bottom w:val="none" w:sz="0" w:space="0" w:color="auto"/>
        <w:right w:val="none" w:sz="0" w:space="0" w:color="auto"/>
      </w:divBdr>
    </w:div>
    <w:div w:id="1146975434">
      <w:bodyDiv w:val="1"/>
      <w:marLeft w:val="0"/>
      <w:marRight w:val="0"/>
      <w:marTop w:val="0"/>
      <w:marBottom w:val="0"/>
      <w:divBdr>
        <w:top w:val="none" w:sz="0" w:space="0" w:color="auto"/>
        <w:left w:val="none" w:sz="0" w:space="0" w:color="auto"/>
        <w:bottom w:val="none" w:sz="0" w:space="0" w:color="auto"/>
        <w:right w:val="none" w:sz="0" w:space="0" w:color="auto"/>
      </w:divBdr>
    </w:div>
    <w:div w:id="1260722624">
      <w:bodyDiv w:val="1"/>
      <w:marLeft w:val="0"/>
      <w:marRight w:val="0"/>
      <w:marTop w:val="0"/>
      <w:marBottom w:val="0"/>
      <w:divBdr>
        <w:top w:val="none" w:sz="0" w:space="0" w:color="auto"/>
        <w:left w:val="none" w:sz="0" w:space="0" w:color="auto"/>
        <w:bottom w:val="none" w:sz="0" w:space="0" w:color="auto"/>
        <w:right w:val="none" w:sz="0" w:space="0" w:color="auto"/>
      </w:divBdr>
    </w:div>
    <w:div w:id="1884172716">
      <w:bodyDiv w:val="1"/>
      <w:marLeft w:val="0"/>
      <w:marRight w:val="0"/>
      <w:marTop w:val="0"/>
      <w:marBottom w:val="0"/>
      <w:divBdr>
        <w:top w:val="none" w:sz="0" w:space="0" w:color="auto"/>
        <w:left w:val="none" w:sz="0" w:space="0" w:color="auto"/>
        <w:bottom w:val="none" w:sz="0" w:space="0" w:color="auto"/>
        <w:right w:val="none" w:sz="0" w:space="0" w:color="auto"/>
      </w:divBdr>
    </w:div>
    <w:div w:id="206644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85B5F-40B6-43E5-8576-F8DB3C7BB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31</Pages>
  <Words>11940</Words>
  <Characters>68058</Characters>
  <Application>Microsoft Office Word</Application>
  <DocSecurity>0</DocSecurity>
  <Lines>567</Lines>
  <Paragraphs>159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79839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30</cp:revision>
  <cp:lastPrinted>2018-09-27T07:57:00Z</cp:lastPrinted>
  <dcterms:created xsi:type="dcterms:W3CDTF">2017-03-30T09:44:00Z</dcterms:created>
  <dcterms:modified xsi:type="dcterms:W3CDTF">2020-02-24T08:44:00Z</dcterms:modified>
</cp:coreProperties>
</file>